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260BB" w14:textId="77777777" w:rsidR="00F36693" w:rsidRDefault="00F36693" w:rsidP="00F36693">
      <w:pPr>
        <w:jc w:val="center"/>
        <w:rPr>
          <w:b/>
          <w:sz w:val="32"/>
          <w:szCs w:val="32"/>
          <w:lang w:val="uk-UA"/>
        </w:rPr>
      </w:pPr>
      <w:bookmarkStart w:id="0" w:name="_Hlk116478731"/>
      <w:r>
        <w:rPr>
          <w:b/>
          <w:sz w:val="32"/>
          <w:szCs w:val="32"/>
          <w:lang w:val="uk-UA"/>
        </w:rPr>
        <w:t>ІНФОРМАЦІЙНО-МЕТОДИЧНІ МАТЕРІАЛИ</w:t>
      </w:r>
    </w:p>
    <w:p w14:paraId="1C55BB94" w14:textId="77777777" w:rsidR="00F36693" w:rsidRDefault="00F36693" w:rsidP="00F36693">
      <w:pPr>
        <w:jc w:val="center"/>
        <w:rPr>
          <w:sz w:val="32"/>
          <w:szCs w:val="32"/>
          <w:lang w:val="uk-UA"/>
        </w:rPr>
      </w:pPr>
      <w:r>
        <w:rPr>
          <w:sz w:val="32"/>
          <w:szCs w:val="32"/>
          <w:lang w:val="uk-UA"/>
        </w:rPr>
        <w:t>Відкриті обласні змагання з робототехніки (онлайн)</w:t>
      </w:r>
    </w:p>
    <w:p w14:paraId="2009E7D9" w14:textId="77777777" w:rsidR="00F36693" w:rsidRDefault="00F36693" w:rsidP="00F36693">
      <w:pPr>
        <w:jc w:val="center"/>
        <w:rPr>
          <w:rFonts w:eastAsia="Times New Roman"/>
          <w:b/>
          <w:sz w:val="32"/>
          <w:szCs w:val="32"/>
          <w:lang w:val="uk-UA"/>
        </w:rPr>
      </w:pPr>
    </w:p>
    <w:p w14:paraId="37102375" w14:textId="77777777" w:rsidR="00F36693" w:rsidRDefault="00F36693" w:rsidP="00F36693">
      <w:pPr>
        <w:jc w:val="center"/>
        <w:rPr>
          <w:rFonts w:eastAsia="Times New Roman"/>
          <w:b/>
          <w:sz w:val="32"/>
          <w:szCs w:val="32"/>
          <w:lang w:val="uk-UA"/>
        </w:rPr>
      </w:pPr>
    </w:p>
    <w:p w14:paraId="012D1F1E" w14:textId="77777777" w:rsidR="00F36693" w:rsidRDefault="00F36693" w:rsidP="00F36693">
      <w:pPr>
        <w:ind w:left="720"/>
        <w:contextualSpacing/>
        <w:jc w:val="center"/>
        <w:rPr>
          <w:rFonts w:eastAsia="Times New Roman"/>
          <w:b/>
          <w:sz w:val="28"/>
          <w:szCs w:val="28"/>
          <w:lang w:val="uk-UA"/>
        </w:rPr>
      </w:pPr>
      <w:r>
        <w:rPr>
          <w:rFonts w:eastAsia="Times New Roman"/>
          <w:b/>
          <w:sz w:val="28"/>
          <w:szCs w:val="28"/>
          <w:lang w:val="uk-UA"/>
        </w:rPr>
        <w:t>1. ЗАГАЛЬНІ ПОЛОЖЕННЯ.</w:t>
      </w:r>
    </w:p>
    <w:p w14:paraId="3B0F6CAF" w14:textId="77777777" w:rsidR="00F36693" w:rsidRDefault="00F36693" w:rsidP="00F36693">
      <w:pPr>
        <w:pStyle w:val="Default"/>
        <w:ind w:firstLine="709"/>
        <w:jc w:val="both"/>
        <w:rPr>
          <w:color w:val="auto"/>
          <w:lang w:val="uk-UA"/>
        </w:rPr>
      </w:pPr>
      <w:r>
        <w:rPr>
          <w:rFonts w:eastAsia="Times New Roman"/>
          <w:color w:val="auto"/>
          <w:sz w:val="28"/>
          <w:szCs w:val="28"/>
          <w:lang w:val="uk-UA"/>
        </w:rPr>
        <w:t xml:space="preserve">1.1. </w:t>
      </w:r>
      <w:r>
        <w:rPr>
          <w:sz w:val="28"/>
          <w:szCs w:val="28"/>
          <w:lang w:val="uk-UA"/>
        </w:rPr>
        <w:t xml:space="preserve">Відкриті обласні змагання з робототехніки (онлайн) </w:t>
      </w:r>
      <w:r>
        <w:rPr>
          <w:rFonts w:eastAsia="Times New Roman"/>
          <w:color w:val="auto"/>
          <w:sz w:val="28"/>
          <w:szCs w:val="28"/>
          <w:lang w:val="uk-UA"/>
        </w:rPr>
        <w:t xml:space="preserve">(далі — Змагання) проводяться </w:t>
      </w:r>
      <w:r>
        <w:rPr>
          <w:rFonts w:eastAsia="Times New Roman"/>
          <w:b/>
          <w:color w:val="auto"/>
          <w:sz w:val="28"/>
          <w:szCs w:val="28"/>
          <w:lang w:val="uk-UA"/>
        </w:rPr>
        <w:t xml:space="preserve">з </w:t>
      </w:r>
      <w:r>
        <w:rPr>
          <w:rFonts w:eastAsia="Times New Roman"/>
          <w:bCs/>
          <w:color w:val="auto"/>
          <w:sz w:val="28"/>
          <w:szCs w:val="28"/>
          <w:lang w:val="uk-UA"/>
        </w:rPr>
        <w:t>метою</w:t>
      </w:r>
      <w:r>
        <w:rPr>
          <w:rFonts w:eastAsia="Times New Roman"/>
          <w:color w:val="auto"/>
          <w:sz w:val="28"/>
          <w:szCs w:val="28"/>
          <w:lang w:val="uk-UA"/>
        </w:rPr>
        <w:t xml:space="preserve"> </w:t>
      </w:r>
      <w:r>
        <w:rPr>
          <w:color w:val="auto"/>
          <w:sz w:val="28"/>
          <w:szCs w:val="28"/>
          <w:lang w:val="uk-UA"/>
        </w:rPr>
        <w:t xml:space="preserve">розвитку дистанційних напрямів STEM-освіти, популяризації шляхів набуття досвіду технічної творчості через освітні проекти з робототехніки, електроніки, через створення і програмування </w:t>
      </w:r>
      <w:proofErr w:type="spellStart"/>
      <w:r>
        <w:rPr>
          <w:color w:val="auto"/>
          <w:sz w:val="28"/>
          <w:szCs w:val="28"/>
          <w:lang w:val="uk-UA"/>
        </w:rPr>
        <w:t>роботизованих</w:t>
      </w:r>
      <w:proofErr w:type="spellEnd"/>
      <w:r>
        <w:rPr>
          <w:color w:val="auto"/>
          <w:sz w:val="28"/>
          <w:szCs w:val="28"/>
          <w:lang w:val="uk-UA"/>
        </w:rPr>
        <w:t xml:space="preserve"> систем на інтернет-платформах симуляції моделей проектів.</w:t>
      </w:r>
    </w:p>
    <w:p w14:paraId="59C9448C" w14:textId="77777777" w:rsidR="00F36693" w:rsidRDefault="00F36693" w:rsidP="00F36693">
      <w:pPr>
        <w:ind w:firstLine="709"/>
        <w:jc w:val="both"/>
        <w:rPr>
          <w:rFonts w:eastAsia="Times New Roman"/>
          <w:sz w:val="28"/>
          <w:szCs w:val="28"/>
          <w:lang w:val="uk-UA"/>
        </w:rPr>
      </w:pPr>
      <w:r>
        <w:rPr>
          <w:rFonts w:eastAsia="Times New Roman"/>
          <w:sz w:val="28"/>
          <w:szCs w:val="28"/>
          <w:lang w:val="uk-UA"/>
        </w:rPr>
        <w:t>1.2. Предметом Змагань є проекти, в основі яких лежать технології, створення, налаштування та демонстрації програмно технічних систем.</w:t>
      </w:r>
    </w:p>
    <w:p w14:paraId="1957A566" w14:textId="77777777" w:rsidR="00F36693" w:rsidRDefault="00F36693" w:rsidP="00F36693">
      <w:pPr>
        <w:ind w:firstLine="709"/>
        <w:jc w:val="both"/>
        <w:rPr>
          <w:rFonts w:eastAsia="Times New Roman"/>
          <w:sz w:val="28"/>
          <w:szCs w:val="28"/>
          <w:lang w:val="uk-UA"/>
        </w:rPr>
      </w:pPr>
      <w:r>
        <w:rPr>
          <w:rFonts w:eastAsia="Times New Roman"/>
          <w:sz w:val="28"/>
          <w:szCs w:val="28"/>
          <w:lang w:val="uk-UA"/>
        </w:rPr>
        <w:t xml:space="preserve">1.3. Змагання проводяться </w:t>
      </w:r>
      <w:r>
        <w:rPr>
          <w:sz w:val="28"/>
          <w:szCs w:val="28"/>
          <w:lang w:val="uk-UA"/>
        </w:rPr>
        <w:t xml:space="preserve">комунальним закладом позашкільної освіти «Дніпропетровський обласний центр науково-технічної творчості та інформаційних технологій учнівської молоді» Дніпропетровської обласної ради» </w:t>
      </w:r>
      <w:r>
        <w:rPr>
          <w:rFonts w:eastAsia="Times New Roman"/>
          <w:sz w:val="28"/>
          <w:szCs w:val="28"/>
          <w:lang w:val="uk-UA"/>
        </w:rPr>
        <w:t>(далі - Організатор).</w:t>
      </w:r>
    </w:p>
    <w:p w14:paraId="5270FB2B" w14:textId="77777777" w:rsidR="00F36693" w:rsidRDefault="00F36693" w:rsidP="00F36693">
      <w:pPr>
        <w:tabs>
          <w:tab w:val="left" w:pos="993"/>
        </w:tabs>
        <w:ind w:firstLine="709"/>
        <w:jc w:val="both"/>
        <w:rPr>
          <w:rFonts w:eastAsia="Times New Roman"/>
          <w:sz w:val="28"/>
          <w:szCs w:val="28"/>
          <w:lang w:val="uk-UA"/>
        </w:rPr>
      </w:pPr>
      <w:r>
        <w:rPr>
          <w:rFonts w:eastAsia="Times New Roman"/>
          <w:sz w:val="28"/>
          <w:szCs w:val="28"/>
          <w:lang w:val="uk-UA"/>
        </w:rPr>
        <w:t>1.4. Змагання спрямовано на консолідацію різних  бюджетних і приватних  ресурсів  Дніпровського регіону навколо освітніх проектів.</w:t>
      </w:r>
    </w:p>
    <w:p w14:paraId="5360748A" w14:textId="77777777" w:rsidR="00F36693" w:rsidRDefault="00F36693" w:rsidP="00F36693">
      <w:pPr>
        <w:tabs>
          <w:tab w:val="left" w:pos="993"/>
        </w:tabs>
        <w:ind w:left="709"/>
        <w:jc w:val="both"/>
        <w:rPr>
          <w:rFonts w:eastAsia="Times New Roman"/>
          <w:sz w:val="28"/>
          <w:szCs w:val="28"/>
          <w:lang w:val="uk-UA"/>
        </w:rPr>
      </w:pPr>
      <w:r>
        <w:rPr>
          <w:rFonts w:eastAsia="Times New Roman"/>
          <w:sz w:val="28"/>
          <w:szCs w:val="28"/>
          <w:lang w:val="uk-UA"/>
        </w:rPr>
        <w:t>1.5. Інформаційне забезпечення Змагання спрямоване на привернення уваги спільноти щодо вирішення наступних завдань:</w:t>
      </w:r>
    </w:p>
    <w:p w14:paraId="3663BCC2" w14:textId="77777777" w:rsidR="00F36693" w:rsidRDefault="00F36693" w:rsidP="00F36693">
      <w:pPr>
        <w:numPr>
          <w:ilvl w:val="0"/>
          <w:numId w:val="1"/>
        </w:numPr>
        <w:tabs>
          <w:tab w:val="left" w:pos="993"/>
        </w:tabs>
        <w:suppressAutoHyphens/>
        <w:ind w:left="851" w:firstLine="0"/>
        <w:contextualSpacing/>
        <w:jc w:val="both"/>
        <w:rPr>
          <w:rFonts w:eastAsia="Times New Roman"/>
          <w:sz w:val="28"/>
          <w:szCs w:val="28"/>
          <w:lang w:val="uk-UA"/>
        </w:rPr>
      </w:pPr>
      <w:r>
        <w:rPr>
          <w:rFonts w:eastAsia="Times New Roman"/>
          <w:sz w:val="28"/>
          <w:szCs w:val="28"/>
          <w:lang w:val="uk-UA"/>
        </w:rPr>
        <w:t xml:space="preserve">стимулювання творчого і винахідницького потенціалу учнівської молоді, розвитку та застосування набутих </w:t>
      </w:r>
      <w:proofErr w:type="spellStart"/>
      <w:r>
        <w:rPr>
          <w:rFonts w:eastAsia="Times New Roman"/>
          <w:sz w:val="28"/>
          <w:szCs w:val="28"/>
          <w:lang w:val="uk-UA"/>
        </w:rPr>
        <w:t>компетентностей</w:t>
      </w:r>
      <w:proofErr w:type="spellEnd"/>
      <w:r>
        <w:rPr>
          <w:rFonts w:eastAsia="Times New Roman"/>
          <w:sz w:val="28"/>
          <w:szCs w:val="28"/>
          <w:lang w:val="uk-UA"/>
        </w:rPr>
        <w:t>;</w:t>
      </w:r>
    </w:p>
    <w:p w14:paraId="2B4D2429" w14:textId="77777777" w:rsidR="00F36693" w:rsidRDefault="00F36693" w:rsidP="00F36693">
      <w:pPr>
        <w:numPr>
          <w:ilvl w:val="0"/>
          <w:numId w:val="1"/>
        </w:numPr>
        <w:tabs>
          <w:tab w:val="left" w:pos="993"/>
        </w:tabs>
        <w:suppressAutoHyphens/>
        <w:ind w:left="851" w:firstLine="0"/>
        <w:contextualSpacing/>
        <w:jc w:val="both"/>
        <w:rPr>
          <w:rFonts w:eastAsia="Times New Roman"/>
          <w:b/>
          <w:sz w:val="28"/>
          <w:szCs w:val="28"/>
          <w:lang w:val="uk-UA"/>
        </w:rPr>
      </w:pPr>
      <w:r>
        <w:rPr>
          <w:rFonts w:eastAsia="Times New Roman"/>
          <w:sz w:val="28"/>
          <w:szCs w:val="28"/>
          <w:lang w:val="uk-UA"/>
        </w:rPr>
        <w:t>поширення умов для розвитку  мотивації  до пізнавальної діяльності учнів через інтеграцію інформатики, технології, математики та фізики і підходи STEM-освіти в процесі реалізації проектних завдань.</w:t>
      </w:r>
    </w:p>
    <w:p w14:paraId="49710FE3" w14:textId="77777777" w:rsidR="00F36693" w:rsidRDefault="00F36693" w:rsidP="00F36693">
      <w:pPr>
        <w:tabs>
          <w:tab w:val="left" w:pos="993"/>
        </w:tabs>
        <w:ind w:left="1571"/>
        <w:contextualSpacing/>
        <w:jc w:val="both"/>
        <w:rPr>
          <w:rFonts w:eastAsia="Times New Roman"/>
          <w:b/>
          <w:sz w:val="28"/>
          <w:szCs w:val="28"/>
          <w:lang w:val="uk-UA"/>
        </w:rPr>
      </w:pPr>
    </w:p>
    <w:p w14:paraId="117B4CE3" w14:textId="77777777" w:rsidR="00F36693" w:rsidRDefault="00F36693" w:rsidP="00F36693">
      <w:pPr>
        <w:tabs>
          <w:tab w:val="left" w:pos="993"/>
        </w:tabs>
        <w:ind w:left="1571"/>
        <w:contextualSpacing/>
        <w:jc w:val="center"/>
        <w:rPr>
          <w:rFonts w:eastAsia="Times New Roman"/>
          <w:b/>
          <w:sz w:val="28"/>
          <w:szCs w:val="28"/>
          <w:lang w:val="uk-UA"/>
        </w:rPr>
      </w:pPr>
      <w:r>
        <w:rPr>
          <w:rFonts w:eastAsia="Times New Roman"/>
          <w:b/>
          <w:sz w:val="28"/>
          <w:szCs w:val="28"/>
          <w:lang w:val="uk-UA"/>
        </w:rPr>
        <w:t>2. УМОВИ ПРОВЕДЕННЯ ЗМАГАНЬ.</w:t>
      </w:r>
    </w:p>
    <w:p w14:paraId="424156A3" w14:textId="77777777" w:rsidR="00F36693" w:rsidRDefault="00F36693" w:rsidP="00F36693">
      <w:pPr>
        <w:ind w:firstLine="709"/>
        <w:jc w:val="both"/>
        <w:rPr>
          <w:rFonts w:eastAsia="Times New Roman"/>
          <w:sz w:val="28"/>
          <w:szCs w:val="28"/>
          <w:lang w:val="uk-UA"/>
        </w:rPr>
      </w:pPr>
      <w:r>
        <w:rPr>
          <w:rFonts w:eastAsia="Times New Roman"/>
          <w:sz w:val="28"/>
          <w:szCs w:val="28"/>
          <w:lang w:val="uk-UA"/>
        </w:rPr>
        <w:t>2.1. Організаційний комітет — створюється наказом Організатора.</w:t>
      </w:r>
    </w:p>
    <w:p w14:paraId="5FA59191" w14:textId="77777777" w:rsidR="00F36693" w:rsidRDefault="00F36693" w:rsidP="00F36693">
      <w:pPr>
        <w:ind w:firstLine="709"/>
        <w:jc w:val="both"/>
        <w:rPr>
          <w:rFonts w:eastAsia="Times New Roman"/>
          <w:sz w:val="28"/>
          <w:szCs w:val="28"/>
          <w:lang w:val="uk-UA"/>
        </w:rPr>
      </w:pPr>
      <w:r>
        <w:rPr>
          <w:rFonts w:eastAsia="Times New Roman"/>
          <w:sz w:val="28"/>
          <w:szCs w:val="28"/>
          <w:lang w:val="uk-UA"/>
        </w:rPr>
        <w:t>2.2. Організаційний комітет Змагань виконує наступні функції:</w:t>
      </w:r>
    </w:p>
    <w:p w14:paraId="6DCE4628" w14:textId="77777777" w:rsidR="00F36693" w:rsidRDefault="00F36693" w:rsidP="00F36693">
      <w:pPr>
        <w:pStyle w:val="a4"/>
        <w:numPr>
          <w:ilvl w:val="0"/>
          <w:numId w:val="1"/>
        </w:numPr>
        <w:tabs>
          <w:tab w:val="left" w:pos="709"/>
        </w:tabs>
        <w:suppressAutoHyphens/>
        <w:ind w:left="1418" w:right="34" w:hanging="284"/>
        <w:jc w:val="both"/>
        <w:rPr>
          <w:sz w:val="28"/>
          <w:szCs w:val="28"/>
          <w:lang w:val="uk-UA"/>
        </w:rPr>
      </w:pPr>
      <w:r>
        <w:rPr>
          <w:sz w:val="28"/>
          <w:szCs w:val="28"/>
          <w:lang w:val="uk-UA"/>
        </w:rPr>
        <w:t>розробляє і затверджує правила проведення Змагань, план і графік роботи журі та програму проведення необхідних заходів;</w:t>
      </w:r>
    </w:p>
    <w:p w14:paraId="1D666E9C" w14:textId="77777777" w:rsidR="00F36693" w:rsidRDefault="00F36693" w:rsidP="00F36693">
      <w:pPr>
        <w:pStyle w:val="a4"/>
        <w:numPr>
          <w:ilvl w:val="0"/>
          <w:numId w:val="1"/>
        </w:numPr>
        <w:tabs>
          <w:tab w:val="left" w:pos="709"/>
        </w:tabs>
        <w:suppressAutoHyphens/>
        <w:ind w:left="1418" w:hanging="284"/>
        <w:jc w:val="both"/>
        <w:rPr>
          <w:sz w:val="28"/>
          <w:szCs w:val="28"/>
          <w:lang w:val="uk-UA"/>
        </w:rPr>
      </w:pPr>
      <w:r>
        <w:rPr>
          <w:sz w:val="28"/>
          <w:szCs w:val="28"/>
          <w:lang w:val="uk-UA"/>
        </w:rPr>
        <w:t xml:space="preserve">організовує реєстрацію і надає необхідні консультації учасникам Змагань; </w:t>
      </w:r>
    </w:p>
    <w:p w14:paraId="7DAE16BB" w14:textId="77777777" w:rsidR="00F36693" w:rsidRDefault="00F36693" w:rsidP="00F36693">
      <w:pPr>
        <w:pStyle w:val="a4"/>
        <w:numPr>
          <w:ilvl w:val="0"/>
          <w:numId w:val="1"/>
        </w:numPr>
        <w:tabs>
          <w:tab w:val="left" w:pos="709"/>
        </w:tabs>
        <w:suppressAutoHyphens/>
        <w:ind w:left="1418" w:hanging="284"/>
        <w:jc w:val="both"/>
        <w:rPr>
          <w:sz w:val="28"/>
          <w:szCs w:val="28"/>
          <w:lang w:val="uk-UA"/>
        </w:rPr>
      </w:pPr>
      <w:r>
        <w:rPr>
          <w:sz w:val="28"/>
          <w:szCs w:val="28"/>
          <w:lang w:val="uk-UA"/>
        </w:rPr>
        <w:t>залишає за собою право вносити зміни в правила Змагань.</w:t>
      </w:r>
    </w:p>
    <w:p w14:paraId="1AAB0FC1" w14:textId="77777777" w:rsidR="00F36693" w:rsidRDefault="00F36693" w:rsidP="00F36693">
      <w:pPr>
        <w:pStyle w:val="a4"/>
        <w:tabs>
          <w:tab w:val="left" w:pos="0"/>
        </w:tabs>
        <w:ind w:left="-142" w:right="34" w:firstLine="851"/>
        <w:jc w:val="both"/>
        <w:rPr>
          <w:sz w:val="28"/>
          <w:szCs w:val="28"/>
          <w:lang w:val="uk-UA"/>
        </w:rPr>
      </w:pPr>
      <w:r>
        <w:rPr>
          <w:sz w:val="28"/>
          <w:szCs w:val="28"/>
          <w:lang w:val="uk-UA"/>
        </w:rPr>
        <w:t>2.3. Склад журі затверджується Організатором.</w:t>
      </w:r>
    </w:p>
    <w:p w14:paraId="2F88107E" w14:textId="77777777" w:rsidR="00F36693" w:rsidRDefault="00F36693" w:rsidP="00F36693">
      <w:pPr>
        <w:pStyle w:val="a4"/>
        <w:numPr>
          <w:ilvl w:val="1"/>
          <w:numId w:val="2"/>
        </w:numPr>
        <w:suppressAutoHyphens/>
        <w:ind w:right="34"/>
        <w:jc w:val="both"/>
        <w:rPr>
          <w:sz w:val="28"/>
          <w:szCs w:val="28"/>
          <w:lang w:val="uk-UA"/>
        </w:rPr>
      </w:pPr>
      <w:r>
        <w:rPr>
          <w:sz w:val="28"/>
          <w:szCs w:val="28"/>
          <w:lang w:val="uk-UA"/>
        </w:rPr>
        <w:t>Повноваження журі і суддівських груп:</w:t>
      </w:r>
    </w:p>
    <w:p w14:paraId="11ED8027" w14:textId="77777777" w:rsidR="00F36693" w:rsidRDefault="00F36693" w:rsidP="00F36693">
      <w:pPr>
        <w:pStyle w:val="a4"/>
        <w:numPr>
          <w:ilvl w:val="0"/>
          <w:numId w:val="1"/>
        </w:numPr>
        <w:suppressAutoHyphens/>
        <w:ind w:left="1418" w:right="34" w:hanging="284"/>
        <w:jc w:val="both"/>
        <w:rPr>
          <w:sz w:val="28"/>
          <w:szCs w:val="28"/>
          <w:lang w:val="uk-UA"/>
        </w:rPr>
      </w:pPr>
      <w:r>
        <w:rPr>
          <w:sz w:val="28"/>
          <w:szCs w:val="28"/>
          <w:lang w:val="uk-UA"/>
        </w:rPr>
        <w:t>члени журі оцінюють проекти учасників Змагань згідно з критеріями оцінювання;</w:t>
      </w:r>
    </w:p>
    <w:p w14:paraId="5F5A0B7E" w14:textId="77777777" w:rsidR="00F36693" w:rsidRDefault="00F36693" w:rsidP="00F36693">
      <w:pPr>
        <w:pStyle w:val="a4"/>
        <w:numPr>
          <w:ilvl w:val="0"/>
          <w:numId w:val="1"/>
        </w:numPr>
        <w:suppressAutoHyphens/>
        <w:ind w:left="1418" w:right="34" w:hanging="284"/>
        <w:jc w:val="both"/>
        <w:rPr>
          <w:sz w:val="28"/>
          <w:szCs w:val="28"/>
          <w:lang w:val="uk-UA"/>
        </w:rPr>
      </w:pPr>
      <w:r>
        <w:rPr>
          <w:sz w:val="28"/>
          <w:szCs w:val="28"/>
          <w:lang w:val="uk-UA"/>
        </w:rPr>
        <w:t>члени журі за сумою балів визначають переможців Змагань.</w:t>
      </w:r>
    </w:p>
    <w:p w14:paraId="1C77CAE0" w14:textId="77777777" w:rsidR="00F36693" w:rsidRDefault="00F36693" w:rsidP="00F36693">
      <w:pPr>
        <w:tabs>
          <w:tab w:val="left" w:pos="5730"/>
        </w:tabs>
        <w:jc w:val="both"/>
        <w:rPr>
          <w:sz w:val="28"/>
          <w:szCs w:val="28"/>
          <w:lang w:val="uk-UA"/>
        </w:rPr>
      </w:pPr>
      <w:r>
        <w:rPr>
          <w:rFonts w:eastAsia="Times New Roman"/>
          <w:b/>
          <w:sz w:val="28"/>
          <w:szCs w:val="28"/>
          <w:u w:val="single"/>
          <w:lang w:val="uk-UA"/>
        </w:rPr>
        <w:t>ПРИМІТКА.</w:t>
      </w:r>
      <w:r>
        <w:rPr>
          <w:rFonts w:eastAsia="Times New Roman"/>
          <w:b/>
          <w:sz w:val="28"/>
          <w:szCs w:val="28"/>
          <w:lang w:val="uk-UA"/>
        </w:rPr>
        <w:t xml:space="preserve"> </w:t>
      </w:r>
      <w:r>
        <w:rPr>
          <w:rFonts w:eastAsia="Times New Roman"/>
          <w:sz w:val="28"/>
          <w:szCs w:val="28"/>
          <w:lang w:val="uk-UA"/>
        </w:rPr>
        <w:t xml:space="preserve">Робота організаційного комітету здійснюється за </w:t>
      </w:r>
      <w:proofErr w:type="spellStart"/>
      <w:r>
        <w:rPr>
          <w:rFonts w:eastAsia="Times New Roman"/>
          <w:sz w:val="28"/>
          <w:szCs w:val="28"/>
          <w:lang w:val="uk-UA"/>
        </w:rPr>
        <w:t>адресою</w:t>
      </w:r>
      <w:proofErr w:type="spellEnd"/>
      <w:r>
        <w:rPr>
          <w:rFonts w:eastAsia="Times New Roman"/>
          <w:sz w:val="28"/>
          <w:szCs w:val="28"/>
          <w:lang w:val="uk-UA"/>
        </w:rPr>
        <w:t xml:space="preserve">: </w:t>
      </w:r>
      <w:r>
        <w:rPr>
          <w:sz w:val="28"/>
          <w:szCs w:val="28"/>
          <w:lang w:val="uk-UA"/>
        </w:rPr>
        <w:t>КЗПО «ДОЦНТТ та ІТУМ» ДОР» 49101 м. Дніпро вул. Ульянова 4, і</w:t>
      </w:r>
      <w:r>
        <w:rPr>
          <w:rFonts w:eastAsia="Times New Roman"/>
          <w:sz w:val="28"/>
          <w:szCs w:val="28"/>
          <w:lang w:val="uk-UA"/>
        </w:rPr>
        <w:t xml:space="preserve">нформаційні матеріали оприлюднюють через </w:t>
      </w:r>
      <w:r>
        <w:rPr>
          <w:sz w:val="28"/>
          <w:szCs w:val="28"/>
          <w:lang w:val="uk-UA"/>
        </w:rPr>
        <w:t>офіційний сайт Організатора (</w:t>
      </w:r>
      <w:hyperlink r:id="rId5" w:history="1">
        <w:r>
          <w:rPr>
            <w:rStyle w:val="a3"/>
            <w:sz w:val="28"/>
            <w:szCs w:val="28"/>
            <w:lang w:val="uk-UA"/>
          </w:rPr>
          <w:t>http</w:t>
        </w:r>
        <w:r>
          <w:rPr>
            <w:rStyle w:val="a3"/>
            <w:sz w:val="28"/>
            <w:szCs w:val="28"/>
            <w:lang w:val="en-US"/>
          </w:rPr>
          <w:t>s</w:t>
        </w:r>
        <w:r>
          <w:rPr>
            <w:rStyle w:val="a3"/>
            <w:sz w:val="28"/>
            <w:szCs w:val="28"/>
            <w:lang w:val="uk-UA"/>
          </w:rPr>
          <w:t>://ocntt.dp.ua</w:t>
        </w:r>
      </w:hyperlink>
      <w:r>
        <w:rPr>
          <w:sz w:val="28"/>
          <w:szCs w:val="28"/>
          <w:lang w:val="uk-UA"/>
        </w:rPr>
        <w:t>).</w:t>
      </w:r>
    </w:p>
    <w:p w14:paraId="3AAEAEA5" w14:textId="77777777" w:rsidR="00F36693" w:rsidRDefault="00F36693" w:rsidP="00F36693">
      <w:pPr>
        <w:pStyle w:val="a4"/>
        <w:shd w:val="clear" w:color="auto" w:fill="FFFFFF"/>
        <w:ind w:left="851" w:firstLine="142"/>
        <w:jc w:val="center"/>
        <w:rPr>
          <w:b/>
          <w:sz w:val="28"/>
          <w:szCs w:val="28"/>
          <w:shd w:val="clear" w:color="auto" w:fill="FFFFFF"/>
          <w:lang w:val="uk-UA"/>
        </w:rPr>
      </w:pPr>
    </w:p>
    <w:p w14:paraId="5A6EBD6A" w14:textId="77777777" w:rsidR="00F36693" w:rsidRDefault="00F36693" w:rsidP="00F36693">
      <w:pPr>
        <w:pStyle w:val="a4"/>
        <w:shd w:val="clear" w:color="auto" w:fill="FFFFFF"/>
        <w:ind w:left="851" w:firstLine="142"/>
        <w:jc w:val="center"/>
        <w:rPr>
          <w:b/>
          <w:sz w:val="28"/>
          <w:szCs w:val="28"/>
          <w:shd w:val="clear" w:color="auto" w:fill="FFFFFF"/>
          <w:lang w:val="uk-UA"/>
        </w:rPr>
      </w:pPr>
    </w:p>
    <w:p w14:paraId="656584AA" w14:textId="77777777" w:rsidR="00F36693" w:rsidRDefault="00F36693" w:rsidP="00F36693">
      <w:pPr>
        <w:pStyle w:val="a4"/>
        <w:shd w:val="clear" w:color="auto" w:fill="FFFFFF"/>
        <w:ind w:left="851" w:firstLine="142"/>
        <w:jc w:val="center"/>
        <w:rPr>
          <w:b/>
          <w:sz w:val="28"/>
          <w:szCs w:val="28"/>
          <w:lang w:val="uk-UA"/>
        </w:rPr>
      </w:pPr>
      <w:r>
        <w:rPr>
          <w:b/>
          <w:sz w:val="28"/>
          <w:szCs w:val="28"/>
          <w:shd w:val="clear" w:color="auto" w:fill="FFFFFF"/>
          <w:lang w:val="uk-UA"/>
        </w:rPr>
        <w:t xml:space="preserve">3. УЧАСНИКИ </w:t>
      </w:r>
      <w:r>
        <w:rPr>
          <w:b/>
          <w:sz w:val="28"/>
          <w:szCs w:val="28"/>
          <w:lang w:val="uk-UA"/>
        </w:rPr>
        <w:t>ЗМАГАНЬ</w:t>
      </w:r>
    </w:p>
    <w:p w14:paraId="029F62F3" w14:textId="77777777" w:rsidR="00F36693" w:rsidRDefault="00F36693" w:rsidP="00F36693">
      <w:pPr>
        <w:shd w:val="clear" w:color="auto" w:fill="FFFFFF"/>
        <w:ind w:firstLine="851"/>
        <w:jc w:val="both"/>
        <w:rPr>
          <w:sz w:val="28"/>
          <w:szCs w:val="28"/>
          <w:lang w:val="uk-UA"/>
        </w:rPr>
      </w:pPr>
      <w:r>
        <w:rPr>
          <w:sz w:val="28"/>
          <w:szCs w:val="28"/>
          <w:shd w:val="clear" w:color="auto" w:fill="FFFFFF"/>
          <w:lang w:val="uk-UA"/>
        </w:rPr>
        <w:lastRenderedPageBreak/>
        <w:t xml:space="preserve">3.1. У </w:t>
      </w:r>
      <w:r>
        <w:rPr>
          <w:rFonts w:eastAsia="Times New Roman"/>
          <w:sz w:val="28"/>
          <w:szCs w:val="28"/>
          <w:lang w:val="uk-UA"/>
        </w:rPr>
        <w:t>Змаганнях</w:t>
      </w:r>
      <w:r>
        <w:rPr>
          <w:sz w:val="28"/>
          <w:szCs w:val="28"/>
          <w:shd w:val="clear" w:color="auto" w:fill="FFFFFF"/>
          <w:lang w:val="uk-UA"/>
        </w:rPr>
        <w:t xml:space="preserve"> можуть брати участь учасники, які пройшли реєстрацію – учні, вихованці, студенти усіх типів закладів освіти віком від 8 до 21 року, а також команди учасників. </w:t>
      </w:r>
      <w:r>
        <w:rPr>
          <w:sz w:val="28"/>
          <w:szCs w:val="28"/>
          <w:lang w:val="uk-UA"/>
        </w:rPr>
        <w:t>Команда – це група учасників, які об’єднані одним проектом, що оцінюється в Змаганнях.</w:t>
      </w:r>
    </w:p>
    <w:p w14:paraId="37A3BB0D" w14:textId="77777777" w:rsidR="00F36693" w:rsidRDefault="00F36693" w:rsidP="00F36693">
      <w:pPr>
        <w:shd w:val="clear" w:color="auto" w:fill="FFFFFF"/>
        <w:ind w:left="993"/>
        <w:jc w:val="center"/>
        <w:rPr>
          <w:b/>
          <w:sz w:val="28"/>
          <w:szCs w:val="28"/>
          <w:shd w:val="clear" w:color="auto" w:fill="FFFFFF"/>
          <w:lang w:val="uk-UA"/>
        </w:rPr>
      </w:pPr>
    </w:p>
    <w:p w14:paraId="1F4BB319" w14:textId="77777777" w:rsidR="00F36693" w:rsidRDefault="00F36693" w:rsidP="00F36693">
      <w:pPr>
        <w:shd w:val="clear" w:color="auto" w:fill="FFFFFF"/>
        <w:ind w:left="993"/>
        <w:jc w:val="center"/>
      </w:pPr>
      <w:r>
        <w:rPr>
          <w:b/>
          <w:sz w:val="28"/>
          <w:szCs w:val="28"/>
          <w:shd w:val="clear" w:color="auto" w:fill="FFFFFF"/>
          <w:lang w:val="uk-UA"/>
        </w:rPr>
        <w:t xml:space="preserve">4. ПРОГРАМА </w:t>
      </w:r>
      <w:r>
        <w:rPr>
          <w:rFonts w:eastAsia="Times New Roman"/>
          <w:b/>
          <w:sz w:val="28"/>
          <w:szCs w:val="28"/>
          <w:lang w:val="uk-UA"/>
        </w:rPr>
        <w:t>ЗМАГАНЬ</w:t>
      </w:r>
    </w:p>
    <w:p w14:paraId="36229A9A" w14:textId="77777777" w:rsidR="00F36693" w:rsidRDefault="00F36693" w:rsidP="00F36693">
      <w:pPr>
        <w:pStyle w:val="a4"/>
        <w:widowControl w:val="0"/>
        <w:ind w:left="0" w:firstLine="900"/>
        <w:jc w:val="both"/>
        <w:rPr>
          <w:sz w:val="28"/>
          <w:szCs w:val="28"/>
          <w:lang w:val="uk-UA"/>
        </w:rPr>
      </w:pPr>
      <w:r>
        <w:rPr>
          <w:sz w:val="28"/>
          <w:szCs w:val="28"/>
          <w:lang w:val="uk-UA"/>
        </w:rPr>
        <w:t>4.1. В рамках Змагань організовується робота за двома напрямами:</w:t>
      </w:r>
    </w:p>
    <w:p w14:paraId="6891DB96" w14:textId="77777777" w:rsidR="00F36693" w:rsidRDefault="00F36693" w:rsidP="00F36693">
      <w:pPr>
        <w:shd w:val="clear" w:color="auto" w:fill="FFFFFF"/>
        <w:ind w:firstLine="900"/>
        <w:jc w:val="both"/>
        <w:rPr>
          <w:del w:id="1" w:author="Unknown Author" w:date="2022-03-17T22:50:00Z"/>
          <w:rFonts w:eastAsia="Times New Roman"/>
          <w:sz w:val="28"/>
          <w:szCs w:val="28"/>
          <w:lang w:val="uk-UA" w:eastAsia="ru-RU"/>
        </w:rPr>
      </w:pPr>
    </w:p>
    <w:p w14:paraId="3EA1FAEF" w14:textId="77777777" w:rsidR="00F36693" w:rsidRDefault="00F36693" w:rsidP="00F36693">
      <w:pPr>
        <w:pStyle w:val="a4"/>
        <w:widowControl w:val="0"/>
        <w:ind w:left="0" w:firstLine="900"/>
        <w:jc w:val="both"/>
        <w:rPr>
          <w:sz w:val="28"/>
          <w:szCs w:val="28"/>
          <w:lang w:val="uk-UA"/>
        </w:rPr>
      </w:pPr>
      <w:r>
        <w:rPr>
          <w:sz w:val="28"/>
          <w:szCs w:val="28"/>
          <w:lang w:val="uk-UA"/>
        </w:rPr>
        <w:t xml:space="preserve">4.1.1 Програмне моделювання поведінки роботів з ознаками дотримання базових завдань – змагання на платформі </w:t>
      </w:r>
      <w:hyperlink r:id="rId6" w:history="1">
        <w:r>
          <w:rPr>
            <w:rStyle w:val="a3"/>
            <w:sz w:val="28"/>
            <w:szCs w:val="28"/>
            <w:lang w:val="en-US"/>
          </w:rPr>
          <w:t>https</w:t>
        </w:r>
        <w:r>
          <w:rPr>
            <w:rStyle w:val="a3"/>
            <w:sz w:val="28"/>
            <w:szCs w:val="28"/>
          </w:rPr>
          <w:t>://</w:t>
        </w:r>
        <w:r>
          <w:rPr>
            <w:rStyle w:val="a3"/>
            <w:sz w:val="28"/>
            <w:szCs w:val="28"/>
            <w:lang w:val="en-US"/>
          </w:rPr>
          <w:t>scratch</w:t>
        </w:r>
        <w:r>
          <w:rPr>
            <w:rStyle w:val="a3"/>
            <w:sz w:val="28"/>
            <w:szCs w:val="28"/>
          </w:rPr>
          <w:t>.</w:t>
        </w:r>
        <w:proofErr w:type="spellStart"/>
        <w:r>
          <w:rPr>
            <w:rStyle w:val="a3"/>
            <w:sz w:val="28"/>
            <w:szCs w:val="28"/>
            <w:lang w:val="en-US"/>
          </w:rPr>
          <w:t>mit</w:t>
        </w:r>
        <w:proofErr w:type="spellEnd"/>
        <w:r>
          <w:rPr>
            <w:rStyle w:val="a3"/>
            <w:sz w:val="28"/>
            <w:szCs w:val="28"/>
          </w:rPr>
          <w:t>.</w:t>
        </w:r>
        <w:proofErr w:type="spellStart"/>
        <w:r>
          <w:rPr>
            <w:rStyle w:val="a3"/>
            <w:sz w:val="28"/>
            <w:szCs w:val="28"/>
            <w:lang w:val="en-US"/>
          </w:rPr>
          <w:t>edu</w:t>
        </w:r>
        <w:proofErr w:type="spellEnd"/>
        <w:r>
          <w:rPr>
            <w:rStyle w:val="a3"/>
            <w:sz w:val="28"/>
            <w:szCs w:val="28"/>
          </w:rPr>
          <w:t>/</w:t>
        </w:r>
      </w:hyperlink>
      <w:r>
        <w:rPr>
          <w:sz w:val="28"/>
          <w:szCs w:val="28"/>
        </w:rPr>
        <w:t>/</w:t>
      </w:r>
      <w:del w:id="2" w:author="Unknown Author" w:date="2022-03-17T22:50:00Z">
        <w:r>
          <w:rPr>
            <w:sz w:val="28"/>
            <w:szCs w:val="28"/>
            <w:lang w:val="uk-UA"/>
          </w:rPr>
          <w:delText>.</w:delText>
        </w:r>
      </w:del>
    </w:p>
    <w:p w14:paraId="67247CD0" w14:textId="77777777" w:rsidR="00F36693" w:rsidRDefault="00F36693" w:rsidP="00F36693">
      <w:pPr>
        <w:shd w:val="clear" w:color="auto" w:fill="FFFFFF"/>
        <w:ind w:firstLine="900"/>
        <w:jc w:val="both"/>
        <w:rPr>
          <w:del w:id="3" w:author="Unknown Author" w:date="2022-03-17T22:50:00Z"/>
          <w:lang w:val="uk-UA"/>
        </w:rPr>
      </w:pPr>
    </w:p>
    <w:p w14:paraId="7DD5172B" w14:textId="77777777" w:rsidR="00F36693" w:rsidRDefault="00F36693" w:rsidP="00F36693">
      <w:pPr>
        <w:pStyle w:val="a4"/>
        <w:widowControl w:val="0"/>
        <w:ind w:left="0" w:firstLine="900"/>
        <w:jc w:val="both"/>
        <w:rPr>
          <w:color w:val="000000" w:themeColor="text1"/>
          <w:sz w:val="28"/>
          <w:szCs w:val="28"/>
          <w:lang w:val="uk-UA"/>
        </w:rPr>
      </w:pPr>
      <w:r>
        <w:rPr>
          <w:sz w:val="28"/>
          <w:szCs w:val="28"/>
          <w:lang w:val="uk-UA"/>
        </w:rPr>
        <w:t>4.</w:t>
      </w:r>
      <w:r>
        <w:rPr>
          <w:color w:val="000000" w:themeColor="text1"/>
          <w:sz w:val="28"/>
          <w:szCs w:val="28"/>
          <w:lang w:val="uk-UA"/>
        </w:rPr>
        <w:t xml:space="preserve">1.2 </w:t>
      </w:r>
      <w:del w:id="4" w:author="Unknown Author" w:date="2022-03-17T22:54:00Z">
        <w:r>
          <w:rPr>
            <w:b/>
            <w:bCs/>
            <w:color w:val="000000" w:themeColor="text1"/>
            <w:sz w:val="28"/>
            <w:szCs w:val="28"/>
            <w:lang w:val="uk-UA"/>
          </w:rPr>
          <w:delText xml:space="preserve"> </w:delText>
        </w:r>
      </w:del>
      <w:proofErr w:type="spellStart"/>
      <w:r>
        <w:rPr>
          <w:sz w:val="28"/>
          <w:szCs w:val="28"/>
          <w:lang w:val="uk-UA"/>
        </w:rPr>
        <w:t>Кегельринг</w:t>
      </w:r>
      <w:proofErr w:type="spellEnd"/>
      <w:r>
        <w:rPr>
          <w:color w:val="000000" w:themeColor="text1"/>
          <w:sz w:val="28"/>
          <w:szCs w:val="28"/>
          <w:lang w:val="uk-UA"/>
        </w:rPr>
        <w:t xml:space="preserve"> –</w:t>
      </w:r>
      <w:ins w:id="5" w:author="Unknown Author" w:date="2022-03-17T22:53:00Z">
        <w:r>
          <w:rPr>
            <w:color w:val="000000" w:themeColor="text1"/>
            <w:sz w:val="28"/>
            <w:szCs w:val="28"/>
            <w:lang w:val="uk-UA"/>
          </w:rPr>
          <w:t xml:space="preserve"> </w:t>
        </w:r>
      </w:ins>
      <w:r>
        <w:rPr>
          <w:color w:val="000000" w:themeColor="text1"/>
          <w:sz w:val="28"/>
          <w:szCs w:val="28"/>
          <w:lang w:val="uk-UA"/>
        </w:rPr>
        <w:t>швидкісне виштовхування кеглів роботами.</w:t>
      </w:r>
    </w:p>
    <w:p w14:paraId="72E6C421" w14:textId="77777777" w:rsidR="00F36693" w:rsidRDefault="00F36693" w:rsidP="00F36693">
      <w:pPr>
        <w:pStyle w:val="a4"/>
        <w:widowControl w:val="0"/>
        <w:ind w:left="0" w:firstLine="900"/>
        <w:jc w:val="both"/>
        <w:rPr>
          <w:b/>
          <w:bCs/>
          <w:sz w:val="27"/>
          <w:szCs w:val="27"/>
          <w:lang w:val="uk-UA"/>
        </w:rPr>
      </w:pPr>
    </w:p>
    <w:p w14:paraId="19FF1B67" w14:textId="77777777" w:rsidR="00F36693" w:rsidRDefault="00F36693" w:rsidP="00F36693">
      <w:pPr>
        <w:pStyle w:val="a4"/>
        <w:widowControl w:val="0"/>
        <w:ind w:left="0" w:firstLine="900"/>
        <w:jc w:val="center"/>
        <w:rPr>
          <w:rStyle w:val="a3"/>
          <w:rFonts w:ascii="Segoe UI" w:hAnsi="Segoe UI" w:cs="Segoe UI"/>
          <w:sz w:val="28"/>
          <w:szCs w:val="28"/>
          <w:highlight w:val="white"/>
        </w:rPr>
      </w:pPr>
      <w:r>
        <w:rPr>
          <w:b/>
          <w:bCs/>
          <w:sz w:val="27"/>
          <w:szCs w:val="27"/>
          <w:lang w:val="uk-UA"/>
        </w:rPr>
        <w:t>5. УМОВИ ПРОВЕДЕННЯ ЗМАГАНЬ.</w:t>
      </w:r>
    </w:p>
    <w:p w14:paraId="6ACB0A2B" w14:textId="77777777" w:rsidR="00F36693" w:rsidRDefault="00F36693" w:rsidP="00F36693">
      <w:pPr>
        <w:widowControl w:val="0"/>
        <w:ind w:firstLine="709"/>
        <w:jc w:val="both"/>
        <w:rPr>
          <w:rStyle w:val="a3"/>
          <w:b/>
          <w:bCs/>
          <w:sz w:val="28"/>
          <w:szCs w:val="28"/>
          <w:lang w:val="uk-UA"/>
        </w:rPr>
      </w:pPr>
      <w:r>
        <w:rPr>
          <w:rFonts w:eastAsia="Times New Roman"/>
          <w:b/>
          <w:bCs/>
          <w:sz w:val="28"/>
          <w:szCs w:val="28"/>
          <w:lang w:val="uk-UA"/>
        </w:rPr>
        <w:t>5.1. Змагання за напрямом "</w:t>
      </w:r>
      <w:proofErr w:type="spellStart"/>
      <w:r>
        <w:rPr>
          <w:rFonts w:eastAsia="Times New Roman"/>
          <w:b/>
          <w:bCs/>
          <w:sz w:val="28"/>
          <w:szCs w:val="28"/>
          <w:lang w:val="uk-UA"/>
        </w:rPr>
        <w:t>Кегельринг</w:t>
      </w:r>
      <w:proofErr w:type="spellEnd"/>
      <w:r>
        <w:rPr>
          <w:rFonts w:eastAsia="Times New Roman"/>
          <w:b/>
          <w:bCs/>
          <w:sz w:val="28"/>
          <w:szCs w:val="28"/>
          <w:lang w:val="uk-UA"/>
        </w:rPr>
        <w:t>"</w:t>
      </w:r>
    </w:p>
    <w:p w14:paraId="0A5205F7" w14:textId="77777777" w:rsidR="00F36693" w:rsidRDefault="00F36693" w:rsidP="00F36693">
      <w:pPr>
        <w:widowControl w:val="0"/>
        <w:ind w:firstLine="708"/>
        <w:jc w:val="both"/>
        <w:rPr>
          <w:i/>
          <w:iCs/>
        </w:rPr>
      </w:pPr>
      <w:r>
        <w:rPr>
          <w:i/>
          <w:iCs/>
          <w:sz w:val="28"/>
          <w:szCs w:val="28"/>
          <w:u w:val="single"/>
          <w:lang w:val="uk-UA"/>
        </w:rPr>
        <w:t>5.1.1. Загальні положення.</w:t>
      </w:r>
    </w:p>
    <w:p w14:paraId="07BB8F67" w14:textId="77777777" w:rsidR="00F36693" w:rsidRDefault="00F36693" w:rsidP="00F36693">
      <w:pPr>
        <w:widowControl w:val="0"/>
        <w:ind w:firstLine="708"/>
        <w:jc w:val="both"/>
        <w:rPr>
          <w:sz w:val="28"/>
          <w:szCs w:val="28"/>
          <w:lang w:val="uk-UA"/>
        </w:rPr>
      </w:pPr>
      <w:r>
        <w:rPr>
          <w:sz w:val="28"/>
          <w:szCs w:val="28"/>
          <w:lang w:val="uk-UA"/>
        </w:rPr>
        <w:t xml:space="preserve">Змагання проводяться серед команд-учасників. </w:t>
      </w:r>
    </w:p>
    <w:p w14:paraId="41791E83" w14:textId="77777777" w:rsidR="00F36693" w:rsidRDefault="00F36693" w:rsidP="00F36693">
      <w:pPr>
        <w:widowControl w:val="0"/>
        <w:ind w:firstLine="708"/>
        <w:jc w:val="both"/>
        <w:rPr>
          <w:sz w:val="28"/>
          <w:szCs w:val="28"/>
          <w:lang w:val="uk-UA"/>
        </w:rPr>
      </w:pPr>
      <w:r>
        <w:rPr>
          <w:sz w:val="28"/>
          <w:szCs w:val="28"/>
          <w:lang w:val="uk-UA"/>
        </w:rPr>
        <w:t>Переможцем оголошується команда, чий робот витратив на прибирання рингу від кеглів найменший час. Якщо жодна команда не впоралася з повним очищенням рингу за 2 хв. перемагає команда, чий робот виштовхнув за межі рингу найбільшу кількість кеглів.</w:t>
      </w:r>
    </w:p>
    <w:p w14:paraId="5E9454FD" w14:textId="77777777" w:rsidR="00F36693" w:rsidRDefault="00F36693" w:rsidP="00F36693">
      <w:pPr>
        <w:widowControl w:val="0"/>
        <w:ind w:firstLine="708"/>
        <w:jc w:val="both"/>
        <w:rPr>
          <w:sz w:val="28"/>
          <w:szCs w:val="28"/>
          <w:lang w:val="uk-UA"/>
        </w:rPr>
      </w:pPr>
      <w:r>
        <w:rPr>
          <w:sz w:val="28"/>
          <w:szCs w:val="28"/>
          <w:lang w:val="uk-UA"/>
        </w:rPr>
        <w:t>Команда знімає відео, в якому документує отримані результати: кількість вибитих кеглів та витрачений на це час та надає суддям доступ до цього відео. Судді аналізують отримані результати та визначають переможців.</w:t>
      </w:r>
    </w:p>
    <w:p w14:paraId="7B8D6019" w14:textId="77777777" w:rsidR="00F36693" w:rsidRDefault="00F36693" w:rsidP="00F36693">
      <w:pPr>
        <w:widowControl w:val="0"/>
        <w:ind w:firstLine="708"/>
        <w:jc w:val="both"/>
        <w:rPr>
          <w:sz w:val="28"/>
          <w:szCs w:val="28"/>
          <w:lang w:val="uk-UA"/>
        </w:rPr>
      </w:pPr>
    </w:p>
    <w:p w14:paraId="79AC9863" w14:textId="77777777" w:rsidR="00F36693" w:rsidRDefault="00F36693" w:rsidP="00F36693">
      <w:pPr>
        <w:widowControl w:val="0"/>
        <w:ind w:firstLine="708"/>
        <w:jc w:val="both"/>
        <w:rPr>
          <w:i/>
          <w:iCs/>
          <w:sz w:val="28"/>
          <w:szCs w:val="28"/>
          <w:u w:val="single"/>
          <w:lang w:val="uk-UA"/>
        </w:rPr>
      </w:pPr>
      <w:r>
        <w:rPr>
          <w:i/>
          <w:iCs/>
          <w:sz w:val="28"/>
          <w:szCs w:val="28"/>
          <w:u w:val="single"/>
          <w:lang w:val="uk-UA"/>
        </w:rPr>
        <w:t>5.1.2. Вимоги до поля.</w:t>
      </w:r>
    </w:p>
    <w:p w14:paraId="6D5F1129" w14:textId="77777777" w:rsidR="00F36693" w:rsidRDefault="00F36693" w:rsidP="00F36693">
      <w:pPr>
        <w:widowControl w:val="0"/>
        <w:ind w:firstLine="708"/>
        <w:jc w:val="both"/>
        <w:rPr>
          <w:sz w:val="28"/>
          <w:szCs w:val="28"/>
          <w:lang w:val="uk-UA"/>
        </w:rPr>
      </w:pPr>
      <w:r>
        <w:rPr>
          <w:sz w:val="28"/>
          <w:szCs w:val="28"/>
          <w:lang w:val="uk-UA"/>
        </w:rPr>
        <w:t>Полем є коло діаметром 1100 мм ±20 мм з обмежувальною лінією по краю. Обмежувальна лінія поля є коло шириною 50 мм ± 5мм. Діаметр внутрішнього кола складає 1000 мм ±20 мм. Кольори внутрішньої частини та обмежувальної лінії контрастні (наприклад: колір поля – білий, а колір обмежувальної лінії – чорний, або колір поля – чорний, а колір обмежувальної лінії – білий, але допускаються і інші кольори).</w:t>
      </w:r>
    </w:p>
    <w:p w14:paraId="73225431" w14:textId="77777777" w:rsidR="00F36693" w:rsidRDefault="00F36693" w:rsidP="00F36693">
      <w:pPr>
        <w:widowControl w:val="0"/>
        <w:ind w:firstLine="708"/>
        <w:jc w:val="both"/>
        <w:rPr>
          <w:sz w:val="28"/>
          <w:szCs w:val="28"/>
          <w:lang w:val="uk-UA"/>
        </w:rPr>
      </w:pPr>
      <w:r>
        <w:rPr>
          <w:sz w:val="28"/>
          <w:szCs w:val="28"/>
          <w:lang w:val="uk-UA"/>
        </w:rPr>
        <w:t>Для зручності розташування робота  центр кола може бути позначений червоною (або іншого кольору) точкою та\або лініями, а для швидкого розташування кеглів місця для них теж можна позначити доцільним для датчиків кольором.</w:t>
      </w:r>
    </w:p>
    <w:p w14:paraId="0704D736" w14:textId="77777777" w:rsidR="00F36693" w:rsidRDefault="00F36693" w:rsidP="00F36693">
      <w:pPr>
        <w:widowControl w:val="0"/>
        <w:ind w:firstLine="708"/>
        <w:jc w:val="both"/>
        <w:rPr>
          <w:sz w:val="28"/>
          <w:szCs w:val="28"/>
          <w:lang w:val="uk-UA"/>
        </w:rPr>
      </w:pPr>
      <w:r>
        <w:rPr>
          <w:sz w:val="28"/>
          <w:szCs w:val="28"/>
          <w:lang w:val="uk-UA"/>
        </w:rPr>
        <w:t>Поле можна розмістити у будь-якому приміщенні, придатному для відеозйомки.</w:t>
      </w:r>
    </w:p>
    <w:p w14:paraId="5FC0EC63" w14:textId="6D1F12B2" w:rsidR="00F36693" w:rsidRDefault="00F36693" w:rsidP="00F36693">
      <w:pPr>
        <w:widowControl w:val="0"/>
        <w:ind w:firstLine="708"/>
        <w:jc w:val="center"/>
        <w:rPr>
          <w:sz w:val="28"/>
          <w:szCs w:val="28"/>
          <w:lang w:val="uk-UA"/>
        </w:rPr>
      </w:pPr>
      <w:r>
        <w:rPr>
          <w:noProof/>
        </w:rPr>
        <w:drawing>
          <wp:inline distT="0" distB="0" distL="0" distR="0" wp14:anchorId="140FCDAF" wp14:editId="7920746B">
            <wp:extent cx="2156460" cy="21183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1"/>
                    <pic:cNvPicPr>
                      <a:picLocks noChangeAspect="1" noChangeArrowheads="1"/>
                    </pic:cNvPicPr>
                  </pic:nvPicPr>
                  <pic:blipFill>
                    <a:blip r:embed="rId7">
                      <a:extLst>
                        <a:ext uri="{28A0092B-C50C-407E-A947-70E740481C1C}">
                          <a14:useLocalDpi xmlns:a14="http://schemas.microsoft.com/office/drawing/2010/main" val="0"/>
                        </a:ext>
                      </a:extLst>
                    </a:blip>
                    <a:srcRect l="5765" t="6761" r="5563" b="6422"/>
                    <a:stretch>
                      <a:fillRect/>
                    </a:stretch>
                  </pic:blipFill>
                  <pic:spPr bwMode="auto">
                    <a:xfrm>
                      <a:off x="0" y="0"/>
                      <a:ext cx="2156460" cy="2118360"/>
                    </a:xfrm>
                    <a:prstGeom prst="rect">
                      <a:avLst/>
                    </a:prstGeom>
                    <a:noFill/>
                    <a:ln>
                      <a:noFill/>
                    </a:ln>
                  </pic:spPr>
                </pic:pic>
              </a:graphicData>
            </a:graphic>
          </wp:inline>
        </w:drawing>
      </w:r>
    </w:p>
    <w:p w14:paraId="07396D88" w14:textId="77777777" w:rsidR="00F36693" w:rsidRDefault="00F36693" w:rsidP="00F36693">
      <w:pPr>
        <w:widowControl w:val="0"/>
        <w:ind w:firstLine="708"/>
        <w:jc w:val="both"/>
        <w:rPr>
          <w:i/>
          <w:iCs/>
          <w:sz w:val="28"/>
          <w:szCs w:val="28"/>
          <w:u w:val="single"/>
          <w:lang w:val="uk-UA"/>
        </w:rPr>
      </w:pPr>
      <w:r>
        <w:rPr>
          <w:i/>
          <w:iCs/>
          <w:sz w:val="28"/>
          <w:szCs w:val="28"/>
          <w:u w:val="single"/>
          <w:lang w:val="uk-UA"/>
        </w:rPr>
        <w:lastRenderedPageBreak/>
        <w:t>5.1.3. Вимоги до кеглів</w:t>
      </w:r>
    </w:p>
    <w:p w14:paraId="412BAC89" w14:textId="77777777" w:rsidR="00F36693" w:rsidRDefault="00F36693" w:rsidP="00F36693">
      <w:pPr>
        <w:widowControl w:val="0"/>
        <w:ind w:firstLine="708"/>
        <w:jc w:val="both"/>
        <w:rPr>
          <w:sz w:val="28"/>
          <w:szCs w:val="28"/>
          <w:lang w:val="uk-UA"/>
        </w:rPr>
      </w:pPr>
      <w:r>
        <w:rPr>
          <w:sz w:val="28"/>
          <w:szCs w:val="28"/>
          <w:lang w:val="uk-UA"/>
        </w:rPr>
        <w:t>Кеглі можуть бути представлені будь-якими предметами, які відповідають наступним параметрам:</w:t>
      </w:r>
    </w:p>
    <w:p w14:paraId="4386CB1A" w14:textId="77777777" w:rsidR="00F36693" w:rsidRDefault="00F36693" w:rsidP="00F36693">
      <w:pPr>
        <w:widowControl w:val="0"/>
        <w:ind w:firstLine="708"/>
        <w:jc w:val="both"/>
        <w:rPr>
          <w:sz w:val="28"/>
          <w:szCs w:val="28"/>
          <w:lang w:val="uk-UA"/>
        </w:rPr>
      </w:pPr>
      <w:r>
        <w:rPr>
          <w:sz w:val="28"/>
          <w:szCs w:val="28"/>
          <w:lang w:val="uk-UA"/>
        </w:rPr>
        <w:t>- висота: 100 – 180 мм;</w:t>
      </w:r>
    </w:p>
    <w:p w14:paraId="252A7B4A" w14:textId="77777777" w:rsidR="00F36693" w:rsidRDefault="00F36693" w:rsidP="00F36693">
      <w:pPr>
        <w:widowControl w:val="0"/>
        <w:ind w:firstLine="708"/>
        <w:jc w:val="both"/>
        <w:rPr>
          <w:sz w:val="28"/>
          <w:szCs w:val="28"/>
          <w:lang w:val="uk-UA"/>
        </w:rPr>
      </w:pPr>
      <w:r>
        <w:rPr>
          <w:sz w:val="28"/>
          <w:szCs w:val="28"/>
          <w:lang w:val="uk-UA"/>
        </w:rPr>
        <w:t>- ширина: 50 – 80 мм;</w:t>
      </w:r>
    </w:p>
    <w:p w14:paraId="69C88D5D" w14:textId="77777777" w:rsidR="00F36693" w:rsidRDefault="00F36693" w:rsidP="00F36693">
      <w:pPr>
        <w:widowControl w:val="0"/>
        <w:ind w:firstLine="708"/>
        <w:jc w:val="both"/>
        <w:rPr>
          <w:sz w:val="28"/>
          <w:szCs w:val="28"/>
          <w:lang w:val="uk-UA"/>
        </w:rPr>
      </w:pPr>
      <w:r>
        <w:rPr>
          <w:sz w:val="28"/>
          <w:szCs w:val="28"/>
          <w:lang w:val="uk-UA"/>
        </w:rPr>
        <w:t>Кегля вважається виштовхнутою, якщо будь-яка її частина не знаходиться всередині внутрішнього кола, обмеженого лінією, така кегля може бути знятою з ринга.</w:t>
      </w:r>
    </w:p>
    <w:p w14:paraId="4DE40D90" w14:textId="77777777" w:rsidR="00F36693" w:rsidRDefault="00F36693" w:rsidP="00F36693">
      <w:pPr>
        <w:widowControl w:val="0"/>
        <w:ind w:firstLine="708"/>
        <w:jc w:val="both"/>
        <w:rPr>
          <w:i/>
          <w:iCs/>
          <w:sz w:val="28"/>
          <w:szCs w:val="28"/>
          <w:u w:val="single"/>
          <w:lang w:val="uk-UA"/>
        </w:rPr>
      </w:pPr>
      <w:r>
        <w:rPr>
          <w:i/>
          <w:iCs/>
          <w:sz w:val="28"/>
          <w:szCs w:val="28"/>
          <w:u w:val="single"/>
          <w:lang w:val="uk-UA"/>
        </w:rPr>
        <w:t>5.1.4. Вимоги до робота</w:t>
      </w:r>
    </w:p>
    <w:p w14:paraId="40E932EA" w14:textId="77777777" w:rsidR="00F36693" w:rsidRDefault="00F36693" w:rsidP="00F36693">
      <w:pPr>
        <w:widowControl w:val="0"/>
        <w:ind w:firstLine="708"/>
        <w:jc w:val="both"/>
        <w:rPr>
          <w:sz w:val="28"/>
          <w:szCs w:val="28"/>
          <w:lang w:val="uk-UA"/>
        </w:rPr>
      </w:pPr>
      <w:r>
        <w:rPr>
          <w:sz w:val="28"/>
          <w:szCs w:val="28"/>
          <w:lang w:val="uk-UA"/>
        </w:rPr>
        <w:t>Робот повинен відповідати наступним вимогам:</w:t>
      </w:r>
    </w:p>
    <w:p w14:paraId="4D532089" w14:textId="77777777" w:rsidR="00F36693" w:rsidRDefault="00F36693" w:rsidP="00F36693">
      <w:pPr>
        <w:widowControl w:val="0"/>
        <w:ind w:firstLine="708"/>
        <w:jc w:val="both"/>
        <w:rPr>
          <w:sz w:val="28"/>
          <w:szCs w:val="28"/>
          <w:lang w:val="uk-UA"/>
        </w:rPr>
      </w:pPr>
      <w:r>
        <w:rPr>
          <w:sz w:val="28"/>
          <w:szCs w:val="28"/>
          <w:lang w:val="uk-UA"/>
        </w:rPr>
        <w:t>1) Максимальна довжина робота – 250 мм, ширина робота – 250 мм, висота і вага робота не обмежені.</w:t>
      </w:r>
    </w:p>
    <w:p w14:paraId="09140655" w14:textId="77777777" w:rsidR="00F36693" w:rsidRDefault="00F36693" w:rsidP="00F36693">
      <w:pPr>
        <w:widowControl w:val="0"/>
        <w:ind w:firstLine="708"/>
        <w:jc w:val="both"/>
        <w:rPr>
          <w:sz w:val="28"/>
          <w:szCs w:val="28"/>
          <w:lang w:val="uk-UA"/>
        </w:rPr>
      </w:pPr>
      <w:r>
        <w:rPr>
          <w:sz w:val="28"/>
          <w:szCs w:val="28"/>
          <w:lang w:val="uk-UA"/>
        </w:rPr>
        <w:t>2) Під час спроби розміри робота повинні залишатися незмінними і не повинні виходити за межі 250х250 мм.</w:t>
      </w:r>
    </w:p>
    <w:p w14:paraId="6043A732" w14:textId="77777777" w:rsidR="00F36693" w:rsidRDefault="00F36693" w:rsidP="00F36693">
      <w:pPr>
        <w:widowControl w:val="0"/>
        <w:ind w:firstLine="708"/>
        <w:jc w:val="both"/>
        <w:rPr>
          <w:sz w:val="28"/>
          <w:szCs w:val="28"/>
        </w:rPr>
      </w:pPr>
      <w:r>
        <w:rPr>
          <w:sz w:val="28"/>
          <w:szCs w:val="28"/>
        </w:rPr>
        <w:t>3)</w:t>
      </w:r>
      <w:r>
        <w:rPr>
          <w:sz w:val="28"/>
          <w:szCs w:val="28"/>
          <w:lang w:val="uk-UA"/>
        </w:rPr>
        <w:t xml:space="preserve"> </w:t>
      </w:r>
      <w:r>
        <w:rPr>
          <w:sz w:val="28"/>
          <w:szCs w:val="28"/>
        </w:rPr>
        <w:t xml:space="preserve">Заборонено </w:t>
      </w:r>
      <w:proofErr w:type="spellStart"/>
      <w:r>
        <w:rPr>
          <w:sz w:val="28"/>
          <w:szCs w:val="28"/>
        </w:rPr>
        <w:t>робити</w:t>
      </w:r>
      <w:proofErr w:type="spellEnd"/>
      <w:r>
        <w:rPr>
          <w:sz w:val="28"/>
          <w:szCs w:val="28"/>
        </w:rPr>
        <w:t xml:space="preserve"> </w:t>
      </w:r>
      <w:proofErr w:type="spellStart"/>
      <w:r>
        <w:rPr>
          <w:sz w:val="28"/>
          <w:szCs w:val="28"/>
        </w:rPr>
        <w:t>суттєві</w:t>
      </w:r>
      <w:proofErr w:type="spellEnd"/>
      <w:r>
        <w:rPr>
          <w:sz w:val="28"/>
          <w:szCs w:val="28"/>
        </w:rPr>
        <w:t xml:space="preserve"> </w:t>
      </w:r>
      <w:proofErr w:type="spellStart"/>
      <w:r>
        <w:rPr>
          <w:sz w:val="28"/>
          <w:szCs w:val="28"/>
        </w:rPr>
        <w:t>зміни</w:t>
      </w:r>
      <w:proofErr w:type="spellEnd"/>
      <w:r>
        <w:rPr>
          <w:sz w:val="28"/>
          <w:szCs w:val="28"/>
        </w:rPr>
        <w:t xml:space="preserve"> робота </w:t>
      </w:r>
      <w:proofErr w:type="spellStart"/>
      <w:r>
        <w:rPr>
          <w:sz w:val="28"/>
          <w:szCs w:val="28"/>
        </w:rPr>
        <w:t>після</w:t>
      </w:r>
      <w:proofErr w:type="spellEnd"/>
      <w:r>
        <w:rPr>
          <w:sz w:val="28"/>
          <w:szCs w:val="28"/>
        </w:rPr>
        <w:t xml:space="preserve"> </w:t>
      </w:r>
      <w:proofErr w:type="spellStart"/>
      <w:r>
        <w:rPr>
          <w:sz w:val="28"/>
          <w:szCs w:val="28"/>
        </w:rPr>
        <w:t>обмірювання</w:t>
      </w:r>
      <w:proofErr w:type="spellEnd"/>
      <w:r>
        <w:rPr>
          <w:sz w:val="28"/>
          <w:szCs w:val="28"/>
        </w:rPr>
        <w:t>.</w:t>
      </w:r>
    </w:p>
    <w:p w14:paraId="1E720B79" w14:textId="77777777" w:rsidR="00F36693" w:rsidRDefault="00F36693" w:rsidP="00F36693">
      <w:pPr>
        <w:widowControl w:val="0"/>
        <w:ind w:firstLine="708"/>
        <w:jc w:val="both"/>
        <w:rPr>
          <w:sz w:val="28"/>
          <w:szCs w:val="28"/>
          <w:lang w:val="uk-UA"/>
        </w:rPr>
      </w:pPr>
      <w:r>
        <w:rPr>
          <w:sz w:val="28"/>
          <w:szCs w:val="28"/>
        </w:rPr>
        <w:t>4</w:t>
      </w:r>
      <w:r>
        <w:rPr>
          <w:sz w:val="28"/>
          <w:szCs w:val="28"/>
          <w:lang w:val="uk-UA"/>
        </w:rPr>
        <w:t>) Робот повинен містити лише 1 блок управління</w:t>
      </w:r>
    </w:p>
    <w:p w14:paraId="182EE06D" w14:textId="77777777" w:rsidR="00F36693" w:rsidRDefault="00F36693" w:rsidP="00F36693">
      <w:pPr>
        <w:widowControl w:val="0"/>
        <w:ind w:firstLine="708"/>
        <w:jc w:val="both"/>
        <w:rPr>
          <w:sz w:val="28"/>
          <w:szCs w:val="28"/>
          <w:lang w:val="uk-UA"/>
        </w:rPr>
      </w:pPr>
      <w:r>
        <w:rPr>
          <w:sz w:val="28"/>
          <w:szCs w:val="28"/>
        </w:rPr>
        <w:t>5</w:t>
      </w:r>
      <w:r>
        <w:rPr>
          <w:sz w:val="28"/>
          <w:szCs w:val="28"/>
          <w:lang w:val="uk-UA"/>
        </w:rPr>
        <w:t>) Робот не повинен мати ніяких пристосувань для виштовхування кеглів (механічних, пневматичних, вібраційних, акустичних тощо). Робот повинен виштовхувати кеглі виключно своїм корпусом.</w:t>
      </w:r>
    </w:p>
    <w:p w14:paraId="5964634D" w14:textId="77777777" w:rsidR="00F36693" w:rsidRDefault="00F36693" w:rsidP="00F36693">
      <w:pPr>
        <w:widowControl w:val="0"/>
        <w:ind w:firstLine="708"/>
        <w:jc w:val="both"/>
        <w:rPr>
          <w:sz w:val="28"/>
          <w:szCs w:val="28"/>
          <w:lang w:val="uk-UA"/>
        </w:rPr>
      </w:pPr>
      <w:r>
        <w:rPr>
          <w:sz w:val="28"/>
          <w:szCs w:val="28"/>
        </w:rPr>
        <w:t>6</w:t>
      </w:r>
      <w:r>
        <w:rPr>
          <w:sz w:val="28"/>
          <w:szCs w:val="28"/>
          <w:lang w:val="uk-UA"/>
        </w:rPr>
        <w:t>) Заборонено використання будь-яких клейких пристосувань на корпусі робота для збору кеглів.</w:t>
      </w:r>
    </w:p>
    <w:p w14:paraId="7B427987" w14:textId="77777777" w:rsidR="00F36693" w:rsidRDefault="00F36693" w:rsidP="00F36693">
      <w:pPr>
        <w:widowControl w:val="0"/>
        <w:ind w:firstLine="708"/>
        <w:jc w:val="both"/>
        <w:rPr>
          <w:sz w:val="28"/>
          <w:szCs w:val="28"/>
          <w:lang w:val="uk-UA"/>
        </w:rPr>
      </w:pPr>
      <w:r>
        <w:rPr>
          <w:sz w:val="28"/>
          <w:szCs w:val="28"/>
        </w:rPr>
        <w:t>7</w:t>
      </w:r>
      <w:r>
        <w:rPr>
          <w:sz w:val="28"/>
          <w:szCs w:val="28"/>
          <w:lang w:val="uk-UA"/>
        </w:rPr>
        <w:t>) Робот має бути автономним: заборонено дистанційне керування роботом будь-яким методом.</w:t>
      </w:r>
    </w:p>
    <w:p w14:paraId="403D3A36" w14:textId="77777777" w:rsidR="00F36693" w:rsidRDefault="00F36693" w:rsidP="00F36693">
      <w:pPr>
        <w:widowControl w:val="0"/>
        <w:ind w:firstLine="708"/>
        <w:jc w:val="both"/>
        <w:rPr>
          <w:sz w:val="28"/>
          <w:szCs w:val="28"/>
          <w:lang w:val="uk-UA"/>
        </w:rPr>
      </w:pPr>
      <w:r>
        <w:rPr>
          <w:sz w:val="28"/>
          <w:szCs w:val="28"/>
        </w:rPr>
        <w:t>8</w:t>
      </w:r>
      <w:r>
        <w:rPr>
          <w:sz w:val="28"/>
          <w:szCs w:val="28"/>
          <w:lang w:val="uk-UA"/>
        </w:rPr>
        <w:t>) Робот може бути побудований з будь-яких деталей та запрограмований у будь-якому програмному середовищі.</w:t>
      </w:r>
    </w:p>
    <w:p w14:paraId="07EF015D" w14:textId="77777777" w:rsidR="00F36693" w:rsidRDefault="00F36693" w:rsidP="00F36693">
      <w:pPr>
        <w:widowControl w:val="0"/>
        <w:ind w:firstLine="708"/>
        <w:jc w:val="both"/>
        <w:rPr>
          <w:i/>
          <w:iCs/>
          <w:sz w:val="28"/>
          <w:szCs w:val="28"/>
          <w:u w:val="single"/>
          <w:lang w:val="uk-UA"/>
        </w:rPr>
      </w:pPr>
      <w:r>
        <w:rPr>
          <w:i/>
          <w:iCs/>
          <w:sz w:val="28"/>
          <w:szCs w:val="28"/>
          <w:u w:val="single"/>
          <w:lang w:val="uk-UA"/>
        </w:rPr>
        <w:t>5.1.5. Команда.</w:t>
      </w:r>
    </w:p>
    <w:p w14:paraId="7713F4CB" w14:textId="77777777" w:rsidR="00F36693" w:rsidRDefault="00F36693" w:rsidP="00F36693">
      <w:pPr>
        <w:widowControl w:val="0"/>
        <w:ind w:firstLine="708"/>
        <w:jc w:val="both"/>
        <w:rPr>
          <w:sz w:val="28"/>
          <w:szCs w:val="28"/>
          <w:lang w:val="uk-UA"/>
        </w:rPr>
      </w:pPr>
      <w:r>
        <w:rPr>
          <w:sz w:val="28"/>
          <w:szCs w:val="28"/>
          <w:lang w:val="uk-UA"/>
        </w:rPr>
        <w:t>У змаганнях беруть участь команди. Команда має назву, яка використовується при реєстрації, проведенні Змагання та нагородженні. Команда складається з щонайменше однієї дитини (віком 8-21 років) та тренера, кількість дітей в команді не обмежена.</w:t>
      </w:r>
    </w:p>
    <w:p w14:paraId="53A30FCC" w14:textId="77777777" w:rsidR="00F36693" w:rsidRDefault="00F36693" w:rsidP="00F36693">
      <w:pPr>
        <w:widowControl w:val="0"/>
        <w:ind w:firstLine="708"/>
        <w:jc w:val="both"/>
        <w:rPr>
          <w:sz w:val="28"/>
          <w:szCs w:val="28"/>
          <w:lang w:val="uk-UA"/>
        </w:rPr>
      </w:pPr>
      <w:r>
        <w:rPr>
          <w:sz w:val="28"/>
          <w:szCs w:val="28"/>
          <w:lang w:val="uk-UA"/>
        </w:rPr>
        <w:t>Кожна команда може мати лише одного робота. Різні команди не можуть використовувати одного і того ж робота. Одна людина може перебувати лише в одній команді. Один тренер може представляти кілька команд. Одна людина не може бути учасником однієї команди та тренером іншої команди. Запускати робота може лише учасник-дитина, тренер не має права запускати робота.</w:t>
      </w:r>
    </w:p>
    <w:p w14:paraId="31A1EF49" w14:textId="77777777" w:rsidR="00F36693" w:rsidRDefault="00F36693" w:rsidP="00F36693">
      <w:pPr>
        <w:widowControl w:val="0"/>
        <w:ind w:firstLine="708"/>
        <w:jc w:val="both"/>
        <w:rPr>
          <w:sz w:val="28"/>
          <w:szCs w:val="28"/>
          <w:lang w:val="uk-UA"/>
        </w:rPr>
      </w:pPr>
    </w:p>
    <w:p w14:paraId="2C6585C2" w14:textId="77777777" w:rsidR="00F36693" w:rsidRDefault="00F36693" w:rsidP="00F36693">
      <w:pPr>
        <w:widowControl w:val="0"/>
        <w:ind w:firstLine="708"/>
        <w:jc w:val="both"/>
        <w:rPr>
          <w:i/>
          <w:iCs/>
          <w:sz w:val="28"/>
          <w:szCs w:val="28"/>
          <w:u w:val="single"/>
          <w:lang w:val="uk-UA"/>
        </w:rPr>
      </w:pPr>
      <w:r>
        <w:rPr>
          <w:i/>
          <w:iCs/>
          <w:sz w:val="28"/>
          <w:szCs w:val="28"/>
          <w:u w:val="single"/>
          <w:lang w:val="uk-UA"/>
        </w:rPr>
        <w:t>5.1.6. Проведення змагань.</w:t>
      </w:r>
    </w:p>
    <w:p w14:paraId="4DC92CD5" w14:textId="77777777" w:rsidR="00F36693" w:rsidRDefault="00F36693" w:rsidP="00F36693">
      <w:pPr>
        <w:widowControl w:val="0"/>
        <w:ind w:firstLine="708"/>
        <w:jc w:val="both"/>
        <w:rPr>
          <w:sz w:val="28"/>
          <w:szCs w:val="28"/>
          <w:lang w:val="uk-UA"/>
        </w:rPr>
      </w:pPr>
      <w:r>
        <w:rPr>
          <w:sz w:val="28"/>
          <w:szCs w:val="28"/>
          <w:lang w:val="uk-UA"/>
        </w:rPr>
        <w:t>Змагання проводяться онлайн.</w:t>
      </w:r>
    </w:p>
    <w:p w14:paraId="39C9BA8D" w14:textId="77777777" w:rsidR="00F36693" w:rsidRDefault="00F36693" w:rsidP="00F36693">
      <w:pPr>
        <w:widowControl w:val="0"/>
        <w:ind w:firstLine="708"/>
        <w:jc w:val="both"/>
        <w:rPr>
          <w:sz w:val="28"/>
          <w:szCs w:val="28"/>
          <w:lang w:val="uk-UA"/>
        </w:rPr>
      </w:pPr>
      <w:r>
        <w:rPr>
          <w:sz w:val="28"/>
          <w:szCs w:val="28"/>
          <w:lang w:val="uk-UA"/>
        </w:rPr>
        <w:t xml:space="preserve">Команди повинні зібрати та запрограмувати робота, підготувати поле та кеглі, зняти відео про найкращу спробу та надіслати посилання на це відео до 9листопада 2022 року на електронну пошту </w:t>
      </w:r>
      <w:hyperlink r:id="rId8" w:history="1">
        <w:r>
          <w:rPr>
            <w:rStyle w:val="a3"/>
            <w:sz w:val="28"/>
            <w:szCs w:val="28"/>
            <w:lang w:val="en-US"/>
          </w:rPr>
          <w:t>dneprocntt</w:t>
        </w:r>
        <w:r>
          <w:rPr>
            <w:rStyle w:val="a3"/>
            <w:sz w:val="28"/>
            <w:szCs w:val="28"/>
          </w:rPr>
          <w:t>@</w:t>
        </w:r>
        <w:r>
          <w:rPr>
            <w:rStyle w:val="a3"/>
            <w:sz w:val="28"/>
            <w:szCs w:val="28"/>
            <w:lang w:val="en-US"/>
          </w:rPr>
          <w:t>ukr</w:t>
        </w:r>
        <w:r>
          <w:rPr>
            <w:rStyle w:val="a3"/>
            <w:sz w:val="28"/>
            <w:szCs w:val="28"/>
          </w:rPr>
          <w:t>.</w:t>
        </w:r>
        <w:r>
          <w:rPr>
            <w:rStyle w:val="a3"/>
            <w:sz w:val="28"/>
            <w:szCs w:val="28"/>
            <w:lang w:val="en-US"/>
          </w:rPr>
          <w:t>net</w:t>
        </w:r>
      </w:hyperlink>
      <w:r>
        <w:rPr>
          <w:sz w:val="28"/>
          <w:szCs w:val="28"/>
          <w:lang w:val="uk-UA"/>
        </w:rPr>
        <w:t>. Судді розглядають відео та за результатами оголошують переможців.</w:t>
      </w:r>
    </w:p>
    <w:p w14:paraId="0B067E87" w14:textId="77777777" w:rsidR="00F36693" w:rsidRDefault="00F36693" w:rsidP="00F36693">
      <w:pPr>
        <w:widowControl w:val="0"/>
        <w:ind w:firstLine="708"/>
        <w:jc w:val="both"/>
        <w:rPr>
          <w:sz w:val="28"/>
          <w:szCs w:val="28"/>
          <w:lang w:val="uk-UA"/>
        </w:rPr>
      </w:pPr>
      <w:r>
        <w:rPr>
          <w:sz w:val="28"/>
          <w:szCs w:val="28"/>
          <w:lang w:val="uk-UA"/>
        </w:rPr>
        <w:t>Усі далі перелічені дії повинні фільмуватися:</w:t>
      </w:r>
    </w:p>
    <w:p w14:paraId="1330C994" w14:textId="77777777" w:rsidR="00F36693" w:rsidRDefault="00F36693" w:rsidP="00F36693">
      <w:pPr>
        <w:widowControl w:val="0"/>
        <w:ind w:firstLine="708"/>
        <w:jc w:val="both"/>
        <w:rPr>
          <w:sz w:val="28"/>
          <w:szCs w:val="28"/>
          <w:lang w:val="uk-UA"/>
        </w:rPr>
      </w:pPr>
      <w:r>
        <w:rPr>
          <w:sz w:val="28"/>
          <w:szCs w:val="28"/>
          <w:lang w:val="uk-UA"/>
        </w:rPr>
        <w:t>1) Робот розташовується горизонтально та вимірюються його довжина та ширина.</w:t>
      </w:r>
    </w:p>
    <w:p w14:paraId="51B1DFA6" w14:textId="77777777" w:rsidR="00F36693" w:rsidRDefault="00F36693" w:rsidP="00F36693">
      <w:pPr>
        <w:widowControl w:val="0"/>
        <w:ind w:firstLine="708"/>
        <w:jc w:val="both"/>
        <w:rPr>
          <w:sz w:val="28"/>
          <w:szCs w:val="28"/>
          <w:lang w:val="uk-UA"/>
        </w:rPr>
      </w:pPr>
      <w:r>
        <w:rPr>
          <w:sz w:val="28"/>
          <w:szCs w:val="28"/>
          <w:lang w:val="uk-UA"/>
        </w:rPr>
        <w:t>2) Вимірюються розміри поля: діаметр та ширина лінії.</w:t>
      </w:r>
    </w:p>
    <w:p w14:paraId="2FDDB594" w14:textId="77777777" w:rsidR="00F36693" w:rsidRDefault="00F36693" w:rsidP="00F36693">
      <w:pPr>
        <w:widowControl w:val="0"/>
        <w:ind w:firstLine="708"/>
        <w:jc w:val="both"/>
        <w:rPr>
          <w:sz w:val="28"/>
          <w:szCs w:val="28"/>
          <w:lang w:val="uk-UA"/>
        </w:rPr>
      </w:pPr>
      <w:r>
        <w:rPr>
          <w:sz w:val="28"/>
          <w:szCs w:val="28"/>
        </w:rPr>
        <w:t xml:space="preserve">3) </w:t>
      </w:r>
      <w:r>
        <w:rPr>
          <w:sz w:val="28"/>
          <w:szCs w:val="28"/>
          <w:lang w:val="uk-UA"/>
        </w:rPr>
        <w:t>Вимірюються кеглі</w:t>
      </w:r>
    </w:p>
    <w:p w14:paraId="678BB32C" w14:textId="77777777" w:rsidR="00F36693" w:rsidRDefault="00F36693" w:rsidP="00F36693">
      <w:pPr>
        <w:widowControl w:val="0"/>
        <w:ind w:firstLine="708"/>
        <w:jc w:val="both"/>
        <w:rPr>
          <w:sz w:val="28"/>
          <w:szCs w:val="28"/>
          <w:lang w:val="uk-UA"/>
        </w:rPr>
      </w:pPr>
      <w:r>
        <w:rPr>
          <w:sz w:val="28"/>
          <w:szCs w:val="28"/>
          <w:lang w:val="uk-UA"/>
        </w:rPr>
        <w:lastRenderedPageBreak/>
        <w:t>4) Робот розташовується безпосередньо по центру рингу.</w:t>
      </w:r>
    </w:p>
    <w:p w14:paraId="756598F7" w14:textId="77777777" w:rsidR="00F36693" w:rsidRDefault="00F36693" w:rsidP="00F36693">
      <w:pPr>
        <w:widowControl w:val="0"/>
        <w:ind w:firstLine="708"/>
        <w:jc w:val="both"/>
        <w:rPr>
          <w:sz w:val="28"/>
          <w:szCs w:val="28"/>
          <w:lang w:val="uk-UA"/>
        </w:rPr>
      </w:pPr>
      <w:r>
        <w:rPr>
          <w:sz w:val="28"/>
          <w:szCs w:val="28"/>
          <w:lang w:val="uk-UA"/>
        </w:rPr>
        <w:t>5) На ринзі встановлюється 8 кеглів наступним чином: на відстані 120-150 мм від межі чорне\біле, рівномірно по колу (на кожну чверть кола повинно припадати не більше 2-х кеглів).</w:t>
      </w:r>
    </w:p>
    <w:p w14:paraId="55AA30D8" w14:textId="77777777" w:rsidR="00F36693" w:rsidRDefault="00F36693" w:rsidP="00F36693">
      <w:pPr>
        <w:widowControl w:val="0"/>
        <w:ind w:firstLine="708"/>
        <w:jc w:val="both"/>
        <w:rPr>
          <w:sz w:val="28"/>
          <w:szCs w:val="28"/>
          <w:lang w:val="uk-UA"/>
        </w:rPr>
      </w:pPr>
      <w:r>
        <w:rPr>
          <w:sz w:val="28"/>
          <w:szCs w:val="28"/>
          <w:lang w:val="uk-UA"/>
        </w:rPr>
        <w:t xml:space="preserve">6) Замірюється відстань  від межі чорне\біле до однієї з </w:t>
      </w:r>
      <w:proofErr w:type="spellStart"/>
      <w:r>
        <w:rPr>
          <w:sz w:val="28"/>
          <w:szCs w:val="28"/>
          <w:lang w:val="uk-UA"/>
        </w:rPr>
        <w:t>кеглей</w:t>
      </w:r>
      <w:proofErr w:type="spellEnd"/>
      <w:r>
        <w:rPr>
          <w:sz w:val="28"/>
          <w:szCs w:val="28"/>
          <w:lang w:val="uk-UA"/>
        </w:rPr>
        <w:t>.</w:t>
      </w:r>
    </w:p>
    <w:p w14:paraId="7D20A4B5" w14:textId="77777777" w:rsidR="00F36693" w:rsidRDefault="00F36693" w:rsidP="00F36693">
      <w:pPr>
        <w:widowControl w:val="0"/>
        <w:ind w:firstLine="708"/>
        <w:jc w:val="both"/>
        <w:rPr>
          <w:sz w:val="28"/>
          <w:szCs w:val="28"/>
          <w:lang w:val="uk-UA"/>
        </w:rPr>
      </w:pPr>
      <w:r>
        <w:rPr>
          <w:sz w:val="28"/>
          <w:szCs w:val="28"/>
          <w:lang w:val="uk-UA"/>
        </w:rPr>
        <w:t>7) Одночасно відбувається запуск робота та секундоміра. Запуск робота дозволено або прямим запуском програми (натисканням кнопки на блоці керування), або за допомогою датчика торкання. Після запуску програми забороняється торкатися робота. Впродовж всього часу зйомки секундомір має залишатися в кадрі.</w:t>
      </w:r>
    </w:p>
    <w:p w14:paraId="685BB694" w14:textId="77777777" w:rsidR="00F36693" w:rsidRDefault="00F36693" w:rsidP="00F36693">
      <w:pPr>
        <w:widowControl w:val="0"/>
        <w:ind w:firstLine="708"/>
        <w:jc w:val="both"/>
        <w:rPr>
          <w:sz w:val="28"/>
          <w:szCs w:val="28"/>
          <w:lang w:val="uk-UA"/>
        </w:rPr>
      </w:pPr>
      <w:r>
        <w:rPr>
          <w:sz w:val="28"/>
          <w:szCs w:val="28"/>
          <w:lang w:val="uk-UA"/>
        </w:rPr>
        <w:t>Спроба закінчується в одному з випадків (також припиняється зйомка відео):</w:t>
      </w:r>
    </w:p>
    <w:p w14:paraId="21782B4D" w14:textId="77777777" w:rsidR="00F36693" w:rsidRDefault="00F36693" w:rsidP="00F36693">
      <w:pPr>
        <w:widowControl w:val="0"/>
        <w:ind w:firstLine="708"/>
        <w:jc w:val="both"/>
        <w:rPr>
          <w:sz w:val="28"/>
          <w:szCs w:val="28"/>
          <w:lang w:val="uk-UA"/>
        </w:rPr>
      </w:pPr>
      <w:r>
        <w:rPr>
          <w:sz w:val="28"/>
          <w:szCs w:val="28"/>
          <w:lang w:val="uk-UA"/>
        </w:rPr>
        <w:t>1) Всі кеглі вибито.</w:t>
      </w:r>
    </w:p>
    <w:p w14:paraId="1A21F328" w14:textId="77777777" w:rsidR="00F36693" w:rsidRDefault="00F36693" w:rsidP="00F36693">
      <w:pPr>
        <w:widowControl w:val="0"/>
        <w:ind w:firstLine="708"/>
        <w:jc w:val="both"/>
        <w:rPr>
          <w:sz w:val="28"/>
          <w:szCs w:val="28"/>
          <w:lang w:val="uk-UA"/>
        </w:rPr>
      </w:pPr>
      <w:r>
        <w:rPr>
          <w:sz w:val="28"/>
          <w:szCs w:val="28"/>
          <w:lang w:val="uk-UA"/>
        </w:rPr>
        <w:t>2) Робот покинув ринг (тобто центр одного колеса знаходиться за межами рингу).</w:t>
      </w:r>
    </w:p>
    <w:p w14:paraId="2379F244" w14:textId="77777777" w:rsidR="00F36693" w:rsidRDefault="00F36693" w:rsidP="00F36693">
      <w:pPr>
        <w:widowControl w:val="0"/>
        <w:ind w:firstLine="708"/>
        <w:jc w:val="both"/>
        <w:rPr>
          <w:sz w:val="28"/>
          <w:szCs w:val="28"/>
          <w:lang w:val="uk-UA"/>
        </w:rPr>
      </w:pPr>
      <w:r>
        <w:rPr>
          <w:sz w:val="28"/>
          <w:szCs w:val="28"/>
          <w:lang w:val="uk-UA"/>
        </w:rPr>
        <w:t xml:space="preserve">3) Сплив заданий на спробу час – 2 хв. (вимірюється </w:t>
      </w:r>
      <w:proofErr w:type="spellStart"/>
      <w:r>
        <w:rPr>
          <w:sz w:val="28"/>
          <w:szCs w:val="28"/>
          <w:lang w:val="uk-UA"/>
        </w:rPr>
        <w:t>секундомером</w:t>
      </w:r>
      <w:proofErr w:type="spellEnd"/>
      <w:r>
        <w:rPr>
          <w:sz w:val="28"/>
          <w:szCs w:val="28"/>
          <w:lang w:val="uk-UA"/>
        </w:rPr>
        <w:t>).</w:t>
      </w:r>
    </w:p>
    <w:p w14:paraId="184FDF0A" w14:textId="77777777" w:rsidR="00F36693" w:rsidRDefault="00F36693" w:rsidP="00F36693">
      <w:pPr>
        <w:widowControl w:val="0"/>
        <w:ind w:firstLine="708"/>
        <w:jc w:val="both"/>
        <w:rPr>
          <w:sz w:val="28"/>
          <w:szCs w:val="28"/>
          <w:lang w:val="uk-UA"/>
        </w:rPr>
      </w:pPr>
      <w:r>
        <w:rPr>
          <w:sz w:val="28"/>
          <w:szCs w:val="28"/>
          <w:lang w:val="uk-UA"/>
        </w:rPr>
        <w:t>4) Учасник команди торкнувся робота.</w:t>
      </w:r>
    </w:p>
    <w:p w14:paraId="4B2C4F49" w14:textId="77777777" w:rsidR="00F36693" w:rsidRDefault="00F36693" w:rsidP="00F36693">
      <w:pPr>
        <w:widowControl w:val="0"/>
        <w:ind w:firstLine="708"/>
        <w:jc w:val="both"/>
        <w:rPr>
          <w:sz w:val="28"/>
          <w:szCs w:val="28"/>
          <w:lang w:val="uk-UA"/>
        </w:rPr>
      </w:pPr>
    </w:p>
    <w:p w14:paraId="7DEA7663" w14:textId="77777777" w:rsidR="00F36693" w:rsidRDefault="00F36693" w:rsidP="00F36693">
      <w:pPr>
        <w:widowControl w:val="0"/>
        <w:ind w:firstLine="708"/>
        <w:jc w:val="both"/>
        <w:rPr>
          <w:b/>
          <w:bCs/>
          <w:sz w:val="28"/>
          <w:szCs w:val="28"/>
          <w:lang w:val="uk-UA"/>
        </w:rPr>
      </w:pPr>
      <w:r>
        <w:rPr>
          <w:b/>
          <w:bCs/>
          <w:sz w:val="28"/>
          <w:szCs w:val="28"/>
          <w:lang w:val="uk-UA"/>
        </w:rPr>
        <w:t>5.2</w:t>
      </w:r>
      <w:r>
        <w:rPr>
          <w:rFonts w:eastAsia="Times New Roman"/>
          <w:b/>
          <w:bCs/>
          <w:sz w:val="28"/>
          <w:szCs w:val="28"/>
          <w:lang w:val="uk-UA"/>
        </w:rPr>
        <w:t>. Змагання за напрямом «</w:t>
      </w:r>
      <w:r>
        <w:rPr>
          <w:b/>
          <w:bCs/>
          <w:sz w:val="28"/>
          <w:szCs w:val="28"/>
          <w:lang w:val="uk-UA"/>
        </w:rPr>
        <w:t>Програмне моделювання дій роботів на забрудненій території</w:t>
      </w:r>
      <w:r>
        <w:rPr>
          <w:rFonts w:eastAsia="Times New Roman"/>
          <w:b/>
          <w:bCs/>
          <w:sz w:val="28"/>
          <w:szCs w:val="28"/>
          <w:lang w:val="uk-UA"/>
        </w:rPr>
        <w:t>»</w:t>
      </w:r>
    </w:p>
    <w:p w14:paraId="26CCB01F" w14:textId="77777777" w:rsidR="00F36693" w:rsidRDefault="00F36693" w:rsidP="00F36693">
      <w:pPr>
        <w:ind w:firstLine="709"/>
        <w:jc w:val="both"/>
        <w:rPr>
          <w:sz w:val="28"/>
          <w:szCs w:val="28"/>
          <w:u w:val="single"/>
          <w:lang w:val="uk-UA"/>
        </w:rPr>
      </w:pPr>
      <w:r>
        <w:rPr>
          <w:i/>
          <w:iCs/>
          <w:sz w:val="28"/>
          <w:szCs w:val="28"/>
          <w:u w:val="single"/>
          <w:lang w:val="uk-UA"/>
        </w:rPr>
        <w:t>5.2.1. Загальні положення.</w:t>
      </w:r>
      <w:r>
        <w:rPr>
          <w:sz w:val="28"/>
          <w:szCs w:val="28"/>
          <w:u w:val="single"/>
          <w:lang w:val="uk-UA"/>
        </w:rPr>
        <w:t xml:space="preserve"> </w:t>
      </w:r>
    </w:p>
    <w:p w14:paraId="158D6E5B" w14:textId="77777777" w:rsidR="00F36693" w:rsidRDefault="00F36693" w:rsidP="00F36693">
      <w:pPr>
        <w:ind w:firstLine="709"/>
        <w:jc w:val="both"/>
        <w:rPr>
          <w:sz w:val="28"/>
          <w:szCs w:val="28"/>
          <w:lang w:val="uk-UA"/>
        </w:rPr>
      </w:pPr>
      <w:r>
        <w:rPr>
          <w:sz w:val="28"/>
          <w:szCs w:val="28"/>
          <w:lang w:val="uk-UA"/>
        </w:rPr>
        <w:t xml:space="preserve">Змагання проводяться між учасниками-авторами програми, розробленій у </w:t>
      </w:r>
      <w:proofErr w:type="spellStart"/>
      <w:r>
        <w:rPr>
          <w:sz w:val="28"/>
          <w:szCs w:val="28"/>
          <w:lang w:val="uk-UA"/>
        </w:rPr>
        <w:t>Scratch</w:t>
      </w:r>
      <w:proofErr w:type="spellEnd"/>
      <w:r>
        <w:rPr>
          <w:sz w:val="28"/>
          <w:szCs w:val="28"/>
          <w:lang w:val="uk-UA"/>
        </w:rPr>
        <w:t xml:space="preserve"> (</w:t>
      </w:r>
      <w:hyperlink r:id="rId9" w:history="1">
        <w:r>
          <w:rPr>
            <w:rStyle w:val="a3"/>
            <w:sz w:val="28"/>
            <w:szCs w:val="28"/>
            <w:lang w:val="uk-UA"/>
          </w:rPr>
          <w:t>https://scratch.mit.edu</w:t>
        </w:r>
      </w:hyperlink>
      <w:r>
        <w:rPr>
          <w:sz w:val="28"/>
          <w:szCs w:val="28"/>
          <w:lang w:val="uk-UA"/>
        </w:rPr>
        <w:t xml:space="preserve">). </w:t>
      </w:r>
    </w:p>
    <w:p w14:paraId="6DCF4B68" w14:textId="77777777" w:rsidR="00F36693" w:rsidRDefault="00F36693" w:rsidP="00F36693">
      <w:pPr>
        <w:ind w:firstLine="709"/>
        <w:jc w:val="both"/>
        <w:rPr>
          <w:sz w:val="28"/>
          <w:szCs w:val="28"/>
          <w:lang w:val="uk-UA"/>
        </w:rPr>
      </w:pPr>
      <w:r>
        <w:rPr>
          <w:sz w:val="28"/>
          <w:szCs w:val="28"/>
          <w:lang w:val="uk-UA"/>
        </w:rPr>
        <w:t xml:space="preserve">Програма видається учасникам організаторами у вигляді заготовки, яка містить поле, початкові запрограмовані </w:t>
      </w:r>
      <w:proofErr w:type="spellStart"/>
      <w:r>
        <w:rPr>
          <w:sz w:val="28"/>
          <w:szCs w:val="28"/>
          <w:lang w:val="uk-UA"/>
        </w:rPr>
        <w:t>спрайти</w:t>
      </w:r>
      <w:proofErr w:type="spellEnd"/>
      <w:r>
        <w:rPr>
          <w:sz w:val="28"/>
          <w:szCs w:val="28"/>
          <w:lang w:val="uk-UA"/>
        </w:rPr>
        <w:t xml:space="preserve"> та певний код для коректної роботи програми.</w:t>
      </w:r>
    </w:p>
    <w:p w14:paraId="448CD762" w14:textId="77777777" w:rsidR="00F36693" w:rsidRDefault="00F36693" w:rsidP="00F36693">
      <w:pPr>
        <w:ind w:firstLine="709"/>
        <w:jc w:val="both"/>
        <w:rPr>
          <w:sz w:val="28"/>
          <w:szCs w:val="28"/>
          <w:u w:val="single"/>
          <w:lang w:val="uk-UA"/>
        </w:rPr>
      </w:pPr>
      <w:r>
        <w:rPr>
          <w:i/>
          <w:iCs/>
          <w:sz w:val="28"/>
          <w:szCs w:val="28"/>
          <w:u w:val="single"/>
          <w:lang w:val="uk-UA"/>
        </w:rPr>
        <w:t>5.2.2. Завдання змагання.</w:t>
      </w:r>
    </w:p>
    <w:p w14:paraId="6A2F9527" w14:textId="77777777" w:rsidR="00F36693" w:rsidRDefault="00F36693" w:rsidP="00F36693">
      <w:pPr>
        <w:ind w:firstLine="709"/>
        <w:jc w:val="both"/>
        <w:rPr>
          <w:sz w:val="27"/>
          <w:szCs w:val="27"/>
          <w:lang w:val="uk-UA"/>
        </w:rPr>
      </w:pPr>
      <w:r>
        <w:rPr>
          <w:sz w:val="28"/>
          <w:szCs w:val="28"/>
          <w:lang w:val="uk-UA"/>
        </w:rPr>
        <w:t xml:space="preserve">Учасникам потрібно розробити програму для двох </w:t>
      </w:r>
      <w:proofErr w:type="spellStart"/>
      <w:r>
        <w:rPr>
          <w:sz w:val="28"/>
          <w:szCs w:val="28"/>
          <w:lang w:val="uk-UA"/>
        </w:rPr>
        <w:t>спрайтів</w:t>
      </w:r>
      <w:proofErr w:type="spellEnd"/>
      <w:r>
        <w:rPr>
          <w:sz w:val="28"/>
          <w:szCs w:val="28"/>
        </w:rPr>
        <w:t>-</w:t>
      </w:r>
      <w:r>
        <w:rPr>
          <w:sz w:val="28"/>
          <w:szCs w:val="28"/>
          <w:lang w:val="uk-UA"/>
        </w:rPr>
        <w:t xml:space="preserve">роботів. Перший – робот-сапер, який має проінспектувати поле та знешкодити вибухонебезпечні предмети (ВНП), що на ній знаходяться. Після того, як робот-сапер завершить свою роботу на полі має з’явитися робот-прибиральник, який має зібрати вже безпечне сміття. Шаблон доступний за посиланням: </w:t>
      </w:r>
      <w:hyperlink r:id="rId10" w:history="1">
        <w:r>
          <w:rPr>
            <w:rStyle w:val="a3"/>
            <w:sz w:val="27"/>
            <w:szCs w:val="27"/>
            <w:lang w:val="uk-UA"/>
          </w:rPr>
          <w:t>https://scratch.mit.edu/projects/730804730</w:t>
        </w:r>
      </w:hyperlink>
      <w:r>
        <w:rPr>
          <w:sz w:val="27"/>
          <w:szCs w:val="27"/>
          <w:lang w:val="uk-UA"/>
        </w:rPr>
        <w:t xml:space="preserve"> </w:t>
      </w:r>
    </w:p>
    <w:p w14:paraId="3E79EF1B" w14:textId="77777777" w:rsidR="00F36693" w:rsidRDefault="00F36693" w:rsidP="00F36693">
      <w:pPr>
        <w:ind w:firstLine="709"/>
        <w:jc w:val="both"/>
        <w:rPr>
          <w:sz w:val="28"/>
          <w:szCs w:val="28"/>
          <w:lang w:val="uk-UA"/>
        </w:rPr>
      </w:pPr>
      <w:r>
        <w:rPr>
          <w:sz w:val="28"/>
          <w:szCs w:val="28"/>
          <w:lang w:val="uk-UA"/>
        </w:rPr>
        <w:t xml:space="preserve">При старті програми вона генерує на сцені у випадкових місцях вибухонебезпечні предмети та сміття. Робот-сапер та робот-прибиральник з’являються на спеціальному майданчику у правій частині сцени. </w:t>
      </w:r>
    </w:p>
    <w:p w14:paraId="66D6B4E6" w14:textId="77777777" w:rsidR="00F36693" w:rsidRDefault="00F36693" w:rsidP="00F36693">
      <w:pPr>
        <w:ind w:firstLine="709"/>
        <w:jc w:val="both"/>
        <w:rPr>
          <w:sz w:val="28"/>
          <w:szCs w:val="28"/>
          <w:lang w:val="uk-UA"/>
        </w:rPr>
      </w:pPr>
      <w:r>
        <w:rPr>
          <w:sz w:val="28"/>
          <w:szCs w:val="28"/>
          <w:lang w:val="uk-UA"/>
        </w:rPr>
        <w:t xml:space="preserve">Робот-сапер після того як з’явився на сцені, має знайти та знешкодити десять вибухонебезпечних пристроїв. На їх знешкодження виділяється 250 секунд. Час, який залишиться після знешкодження усіх пристроїв йде у залік учаснику в якості балів. Бали зараховуються шляхом округлення в меншу сторону (наприклад, залишок 28,1 </w:t>
      </w:r>
      <w:proofErr w:type="spellStart"/>
      <w:r>
        <w:rPr>
          <w:sz w:val="28"/>
          <w:szCs w:val="28"/>
          <w:lang w:val="uk-UA"/>
        </w:rPr>
        <w:t>сек</w:t>
      </w:r>
      <w:proofErr w:type="spellEnd"/>
      <w:r>
        <w:rPr>
          <w:sz w:val="28"/>
          <w:szCs w:val="28"/>
          <w:lang w:val="uk-UA"/>
        </w:rPr>
        <w:t xml:space="preserve">. дає учаснику 28 балів, а 35,9 </w:t>
      </w:r>
      <w:proofErr w:type="spellStart"/>
      <w:r>
        <w:rPr>
          <w:sz w:val="28"/>
          <w:szCs w:val="28"/>
          <w:lang w:val="uk-UA"/>
        </w:rPr>
        <w:t>сек</w:t>
      </w:r>
      <w:proofErr w:type="spellEnd"/>
      <w:r>
        <w:rPr>
          <w:sz w:val="28"/>
          <w:szCs w:val="28"/>
          <w:lang w:val="uk-UA"/>
        </w:rPr>
        <w:t>. – 35 балів). Довжина кроку робота не має перевищувати 2 одиниць.</w:t>
      </w:r>
    </w:p>
    <w:p w14:paraId="55E6D071" w14:textId="77777777" w:rsidR="00F36693" w:rsidRDefault="00F36693" w:rsidP="00F36693">
      <w:pPr>
        <w:ind w:firstLine="709"/>
        <w:jc w:val="both"/>
        <w:rPr>
          <w:sz w:val="28"/>
          <w:szCs w:val="28"/>
          <w:lang w:val="uk-UA"/>
        </w:rPr>
      </w:pPr>
      <w:r>
        <w:rPr>
          <w:sz w:val="28"/>
          <w:szCs w:val="28"/>
          <w:lang w:val="uk-UA"/>
        </w:rPr>
        <w:t>Робот-сапер має бути обережним під час руху. Наїзд на ВНП призведе до «детонації» та зупинки роботи програми. Спроба вважатиметься проваленою. Якщо час, відведений на виконання завдання роботом-сапером вичерпано, а саме завдання не завершене, то спроба вважається проваленою.</w:t>
      </w:r>
    </w:p>
    <w:p w14:paraId="12D766AE" w14:textId="77777777" w:rsidR="00F36693" w:rsidRDefault="00F36693" w:rsidP="00F36693">
      <w:pPr>
        <w:ind w:firstLine="709"/>
        <w:jc w:val="both"/>
        <w:rPr>
          <w:sz w:val="28"/>
          <w:szCs w:val="28"/>
          <w:lang w:val="uk-UA"/>
        </w:rPr>
      </w:pPr>
      <w:r>
        <w:rPr>
          <w:sz w:val="28"/>
          <w:szCs w:val="28"/>
          <w:lang w:val="uk-UA"/>
        </w:rPr>
        <w:lastRenderedPageBreak/>
        <w:t>Після того, як робот-сапер знешкодив усі ВНП, він зникає з поля та на стартовому майданчику з’являється робот-прибиральник, який має прибрати сміття, що залишилося. На виконання завдання дається 250 секунд. Час зупиняється після того, як усе сміття було зібрано. Зарахування балів проводиться аналогічно до балів робота-сапера. Якщо по завершенні часу на полі ще залишилося сміття, то за кожну неприбрану купку нараховується 1 штрафний бал.</w:t>
      </w:r>
    </w:p>
    <w:p w14:paraId="6C8ADCB4" w14:textId="77777777" w:rsidR="00F36693" w:rsidRDefault="00F36693" w:rsidP="00F36693">
      <w:pPr>
        <w:ind w:firstLine="709"/>
        <w:rPr>
          <w:i/>
          <w:iCs/>
          <w:sz w:val="28"/>
          <w:szCs w:val="28"/>
          <w:u w:val="single"/>
          <w:lang w:val="uk-UA"/>
        </w:rPr>
      </w:pPr>
      <w:r>
        <w:rPr>
          <w:i/>
          <w:iCs/>
          <w:sz w:val="28"/>
          <w:szCs w:val="28"/>
          <w:u w:val="single"/>
          <w:lang w:val="uk-UA"/>
        </w:rPr>
        <w:t>5.2.3. Учасники</w:t>
      </w:r>
    </w:p>
    <w:p w14:paraId="2641C7C6" w14:textId="77777777" w:rsidR="00F36693" w:rsidRDefault="00F36693" w:rsidP="00F36693">
      <w:pPr>
        <w:ind w:firstLine="709"/>
        <w:jc w:val="both"/>
        <w:rPr>
          <w:sz w:val="28"/>
          <w:szCs w:val="28"/>
          <w:lang w:val="uk-UA"/>
        </w:rPr>
      </w:pPr>
      <w:r>
        <w:rPr>
          <w:sz w:val="28"/>
          <w:szCs w:val="28"/>
          <w:lang w:val="uk-UA"/>
        </w:rPr>
        <w:t xml:space="preserve">Учасниками можуть бути учні, вихованці та студенти віком від 10 до 21 року. </w:t>
      </w:r>
    </w:p>
    <w:p w14:paraId="4499BD70" w14:textId="77777777" w:rsidR="00F36693" w:rsidRDefault="00F36693" w:rsidP="00F36693">
      <w:pPr>
        <w:ind w:firstLine="709"/>
        <w:rPr>
          <w:i/>
          <w:iCs/>
          <w:sz w:val="28"/>
          <w:szCs w:val="28"/>
          <w:u w:val="single"/>
          <w:lang w:val="uk-UA"/>
        </w:rPr>
      </w:pPr>
      <w:r>
        <w:rPr>
          <w:i/>
          <w:iCs/>
          <w:sz w:val="28"/>
          <w:szCs w:val="28"/>
          <w:u w:val="single"/>
          <w:lang w:val="uk-UA"/>
        </w:rPr>
        <w:t>5.2.4. Оцінювання результатів</w:t>
      </w:r>
    </w:p>
    <w:p w14:paraId="5905489A" w14:textId="77777777" w:rsidR="00F36693" w:rsidRDefault="00F36693" w:rsidP="00F36693">
      <w:pPr>
        <w:ind w:firstLine="709"/>
        <w:rPr>
          <w:i/>
          <w:iCs/>
          <w:sz w:val="10"/>
          <w:szCs w:val="10"/>
          <w:u w:val="single"/>
          <w:lang w:val="uk-UA"/>
        </w:rPr>
      </w:pPr>
    </w:p>
    <w:tbl>
      <w:tblPr>
        <w:tblStyle w:val="a5"/>
        <w:tblW w:w="0" w:type="auto"/>
        <w:jc w:val="center"/>
        <w:tblInd w:w="0" w:type="dxa"/>
        <w:tblLook w:val="04A0" w:firstRow="1" w:lastRow="0" w:firstColumn="1" w:lastColumn="0" w:noHBand="0" w:noVBand="1"/>
      </w:tblPr>
      <w:tblGrid>
        <w:gridCol w:w="4395"/>
        <w:gridCol w:w="3939"/>
      </w:tblGrid>
      <w:tr w:rsidR="00F36693" w14:paraId="49EDF554" w14:textId="77777777" w:rsidTr="00F36693">
        <w:trPr>
          <w:trHeight w:val="633"/>
          <w:jc w:val="center"/>
        </w:trPr>
        <w:tc>
          <w:tcPr>
            <w:tcW w:w="4395" w:type="dxa"/>
            <w:tcBorders>
              <w:top w:val="single" w:sz="4" w:space="0" w:color="auto"/>
              <w:left w:val="single" w:sz="4" w:space="0" w:color="auto"/>
              <w:bottom w:val="single" w:sz="4" w:space="0" w:color="auto"/>
              <w:right w:val="single" w:sz="4" w:space="0" w:color="auto"/>
            </w:tcBorders>
            <w:vAlign w:val="center"/>
            <w:hideMark/>
          </w:tcPr>
          <w:p w14:paraId="3ABF30C2" w14:textId="77777777" w:rsidR="00F36693" w:rsidRDefault="00F36693">
            <w:pPr>
              <w:jc w:val="center"/>
              <w:rPr>
                <w:b/>
                <w:bCs/>
                <w:sz w:val="24"/>
                <w:szCs w:val="24"/>
                <w:lang w:val="uk-UA" w:eastAsia="en-US"/>
              </w:rPr>
            </w:pPr>
            <w:r>
              <w:rPr>
                <w:b/>
                <w:bCs/>
                <w:sz w:val="24"/>
                <w:szCs w:val="24"/>
                <w:lang w:val="uk-UA" w:eastAsia="en-US"/>
              </w:rPr>
              <w:t>КРИТЕРІЙ</w:t>
            </w:r>
          </w:p>
        </w:tc>
        <w:tc>
          <w:tcPr>
            <w:tcW w:w="3939" w:type="dxa"/>
            <w:tcBorders>
              <w:top w:val="single" w:sz="4" w:space="0" w:color="auto"/>
              <w:left w:val="single" w:sz="4" w:space="0" w:color="auto"/>
              <w:bottom w:val="single" w:sz="4" w:space="0" w:color="auto"/>
              <w:right w:val="single" w:sz="4" w:space="0" w:color="auto"/>
            </w:tcBorders>
            <w:vAlign w:val="center"/>
            <w:hideMark/>
          </w:tcPr>
          <w:p w14:paraId="53BE6322" w14:textId="77777777" w:rsidR="00F36693" w:rsidRDefault="00F36693">
            <w:pPr>
              <w:jc w:val="center"/>
              <w:rPr>
                <w:b/>
                <w:bCs/>
                <w:sz w:val="24"/>
                <w:szCs w:val="24"/>
                <w:lang w:val="uk-UA" w:eastAsia="en-US"/>
              </w:rPr>
            </w:pPr>
            <w:r>
              <w:rPr>
                <w:b/>
                <w:bCs/>
                <w:sz w:val="24"/>
                <w:szCs w:val="24"/>
                <w:lang w:val="uk-UA" w:eastAsia="en-US"/>
              </w:rPr>
              <w:t>БАЛИ</w:t>
            </w:r>
          </w:p>
        </w:tc>
      </w:tr>
      <w:tr w:rsidR="00F36693" w14:paraId="3BAED268" w14:textId="77777777" w:rsidTr="00F36693">
        <w:trPr>
          <w:jc w:val="center"/>
        </w:trPr>
        <w:tc>
          <w:tcPr>
            <w:tcW w:w="4395" w:type="dxa"/>
            <w:tcBorders>
              <w:top w:val="single" w:sz="4" w:space="0" w:color="auto"/>
              <w:left w:val="single" w:sz="4" w:space="0" w:color="auto"/>
              <w:bottom w:val="single" w:sz="4" w:space="0" w:color="auto"/>
              <w:right w:val="single" w:sz="4" w:space="0" w:color="auto"/>
            </w:tcBorders>
            <w:hideMark/>
          </w:tcPr>
          <w:p w14:paraId="48E97986" w14:textId="77777777" w:rsidR="00F36693" w:rsidRDefault="00F36693">
            <w:pPr>
              <w:jc w:val="both"/>
              <w:rPr>
                <w:sz w:val="24"/>
                <w:szCs w:val="24"/>
                <w:lang w:val="uk-UA" w:eastAsia="en-US"/>
              </w:rPr>
            </w:pPr>
            <w:r>
              <w:rPr>
                <w:sz w:val="24"/>
                <w:szCs w:val="24"/>
                <w:lang w:val="uk-UA" w:eastAsia="en-US"/>
              </w:rPr>
              <w:t xml:space="preserve">1. Оцінювання </w:t>
            </w:r>
            <w:proofErr w:type="spellStart"/>
            <w:r>
              <w:rPr>
                <w:sz w:val="24"/>
                <w:szCs w:val="24"/>
                <w:lang w:val="uk-UA" w:eastAsia="en-US"/>
              </w:rPr>
              <w:t>спрайтів</w:t>
            </w:r>
            <w:proofErr w:type="spellEnd"/>
          </w:p>
        </w:tc>
        <w:tc>
          <w:tcPr>
            <w:tcW w:w="3939" w:type="dxa"/>
            <w:tcBorders>
              <w:top w:val="single" w:sz="4" w:space="0" w:color="auto"/>
              <w:left w:val="single" w:sz="4" w:space="0" w:color="auto"/>
              <w:bottom w:val="single" w:sz="4" w:space="0" w:color="auto"/>
              <w:right w:val="single" w:sz="4" w:space="0" w:color="auto"/>
            </w:tcBorders>
          </w:tcPr>
          <w:p w14:paraId="3FE7D3A2" w14:textId="77777777" w:rsidR="00F36693" w:rsidRDefault="00F36693">
            <w:pPr>
              <w:jc w:val="center"/>
              <w:rPr>
                <w:sz w:val="24"/>
                <w:szCs w:val="24"/>
                <w:lang w:val="uk-UA" w:eastAsia="en-US"/>
              </w:rPr>
            </w:pPr>
          </w:p>
        </w:tc>
      </w:tr>
      <w:tr w:rsidR="00F36693" w14:paraId="471D370D" w14:textId="77777777" w:rsidTr="00F36693">
        <w:trPr>
          <w:jc w:val="center"/>
        </w:trPr>
        <w:tc>
          <w:tcPr>
            <w:tcW w:w="4395" w:type="dxa"/>
            <w:tcBorders>
              <w:top w:val="single" w:sz="4" w:space="0" w:color="auto"/>
              <w:left w:val="single" w:sz="4" w:space="0" w:color="auto"/>
              <w:bottom w:val="single" w:sz="4" w:space="0" w:color="auto"/>
              <w:right w:val="single" w:sz="4" w:space="0" w:color="auto"/>
            </w:tcBorders>
            <w:hideMark/>
          </w:tcPr>
          <w:p w14:paraId="3CCAB07B" w14:textId="77777777" w:rsidR="00F36693" w:rsidRDefault="00F36693">
            <w:pPr>
              <w:ind w:left="241"/>
              <w:jc w:val="both"/>
              <w:rPr>
                <w:sz w:val="24"/>
                <w:szCs w:val="24"/>
                <w:lang w:val="uk-UA" w:eastAsia="en-US"/>
              </w:rPr>
            </w:pPr>
            <w:r>
              <w:rPr>
                <w:sz w:val="24"/>
                <w:szCs w:val="24"/>
                <w:lang w:val="uk-UA" w:eastAsia="en-US"/>
              </w:rPr>
              <w:t xml:space="preserve">1.1. Розмір </w:t>
            </w:r>
            <w:proofErr w:type="spellStart"/>
            <w:r>
              <w:rPr>
                <w:sz w:val="24"/>
                <w:szCs w:val="24"/>
                <w:lang w:val="uk-UA" w:eastAsia="en-US"/>
              </w:rPr>
              <w:t>спрайту</w:t>
            </w:r>
            <w:proofErr w:type="spellEnd"/>
            <w:r>
              <w:rPr>
                <w:sz w:val="24"/>
                <w:szCs w:val="24"/>
                <w:lang w:val="uk-UA" w:eastAsia="en-US"/>
              </w:rPr>
              <w:t xml:space="preserve"> відповідає розмірам 40 x 40 пікселів</w:t>
            </w:r>
          </w:p>
        </w:tc>
        <w:tc>
          <w:tcPr>
            <w:tcW w:w="3939" w:type="dxa"/>
            <w:tcBorders>
              <w:top w:val="single" w:sz="4" w:space="0" w:color="auto"/>
              <w:left w:val="single" w:sz="4" w:space="0" w:color="auto"/>
              <w:bottom w:val="single" w:sz="4" w:space="0" w:color="auto"/>
              <w:right w:val="single" w:sz="4" w:space="0" w:color="auto"/>
            </w:tcBorders>
            <w:hideMark/>
          </w:tcPr>
          <w:p w14:paraId="46E12A36" w14:textId="77777777" w:rsidR="00F36693" w:rsidRDefault="00F36693">
            <w:pPr>
              <w:jc w:val="center"/>
              <w:rPr>
                <w:sz w:val="24"/>
                <w:szCs w:val="24"/>
                <w:lang w:val="uk-UA" w:eastAsia="en-US"/>
              </w:rPr>
            </w:pPr>
            <w:r>
              <w:rPr>
                <w:sz w:val="24"/>
                <w:szCs w:val="24"/>
                <w:lang w:val="uk-UA" w:eastAsia="en-US"/>
              </w:rPr>
              <w:t>5</w:t>
            </w:r>
          </w:p>
        </w:tc>
      </w:tr>
      <w:tr w:rsidR="00F36693" w14:paraId="0DB0AE9F" w14:textId="77777777" w:rsidTr="00F36693">
        <w:trPr>
          <w:jc w:val="center"/>
        </w:trPr>
        <w:tc>
          <w:tcPr>
            <w:tcW w:w="4395" w:type="dxa"/>
            <w:tcBorders>
              <w:top w:val="single" w:sz="4" w:space="0" w:color="auto"/>
              <w:left w:val="single" w:sz="4" w:space="0" w:color="auto"/>
              <w:bottom w:val="single" w:sz="4" w:space="0" w:color="auto"/>
              <w:right w:val="single" w:sz="4" w:space="0" w:color="auto"/>
            </w:tcBorders>
            <w:hideMark/>
          </w:tcPr>
          <w:p w14:paraId="46D5DAF8" w14:textId="77777777" w:rsidR="00F36693" w:rsidRDefault="00F36693">
            <w:pPr>
              <w:ind w:left="241"/>
              <w:jc w:val="both"/>
              <w:rPr>
                <w:sz w:val="24"/>
                <w:szCs w:val="24"/>
                <w:lang w:val="uk-UA" w:eastAsia="en-US"/>
              </w:rPr>
            </w:pPr>
            <w:r>
              <w:rPr>
                <w:sz w:val="24"/>
                <w:szCs w:val="24"/>
                <w:lang w:val="uk-UA" w:eastAsia="en-US"/>
              </w:rPr>
              <w:t xml:space="preserve">1.2. Крок </w:t>
            </w:r>
            <w:proofErr w:type="spellStart"/>
            <w:r>
              <w:rPr>
                <w:sz w:val="24"/>
                <w:szCs w:val="24"/>
                <w:lang w:val="uk-UA" w:eastAsia="en-US"/>
              </w:rPr>
              <w:t>спрайту</w:t>
            </w:r>
            <w:proofErr w:type="spellEnd"/>
            <w:r>
              <w:rPr>
                <w:sz w:val="24"/>
                <w:szCs w:val="24"/>
                <w:lang w:val="uk-UA" w:eastAsia="en-US"/>
              </w:rPr>
              <w:t xml:space="preserve"> не перевищує встановлене правилами значення у 2 одиниці</w:t>
            </w:r>
          </w:p>
        </w:tc>
        <w:tc>
          <w:tcPr>
            <w:tcW w:w="3939" w:type="dxa"/>
            <w:tcBorders>
              <w:top w:val="single" w:sz="4" w:space="0" w:color="auto"/>
              <w:left w:val="single" w:sz="4" w:space="0" w:color="auto"/>
              <w:bottom w:val="single" w:sz="4" w:space="0" w:color="auto"/>
              <w:right w:val="single" w:sz="4" w:space="0" w:color="auto"/>
            </w:tcBorders>
            <w:hideMark/>
          </w:tcPr>
          <w:p w14:paraId="153E2F7E" w14:textId="77777777" w:rsidR="00F36693" w:rsidRDefault="00F36693">
            <w:pPr>
              <w:jc w:val="center"/>
              <w:rPr>
                <w:sz w:val="24"/>
                <w:szCs w:val="24"/>
                <w:lang w:val="uk-UA" w:eastAsia="en-US"/>
              </w:rPr>
            </w:pPr>
            <w:r>
              <w:rPr>
                <w:sz w:val="24"/>
                <w:szCs w:val="24"/>
                <w:lang w:val="uk-UA" w:eastAsia="en-US"/>
              </w:rPr>
              <w:t>5</w:t>
            </w:r>
          </w:p>
        </w:tc>
      </w:tr>
      <w:tr w:rsidR="00F36693" w14:paraId="63292615" w14:textId="77777777" w:rsidTr="00F36693">
        <w:trPr>
          <w:jc w:val="center"/>
        </w:trPr>
        <w:tc>
          <w:tcPr>
            <w:tcW w:w="4395" w:type="dxa"/>
            <w:tcBorders>
              <w:top w:val="single" w:sz="4" w:space="0" w:color="auto"/>
              <w:left w:val="single" w:sz="4" w:space="0" w:color="auto"/>
              <w:bottom w:val="single" w:sz="4" w:space="0" w:color="auto"/>
              <w:right w:val="single" w:sz="4" w:space="0" w:color="auto"/>
            </w:tcBorders>
            <w:hideMark/>
          </w:tcPr>
          <w:p w14:paraId="4E27C5EE" w14:textId="77777777" w:rsidR="00F36693" w:rsidRDefault="00F36693">
            <w:pPr>
              <w:jc w:val="both"/>
              <w:rPr>
                <w:sz w:val="24"/>
                <w:szCs w:val="24"/>
                <w:lang w:val="uk-UA" w:eastAsia="en-US"/>
              </w:rPr>
            </w:pPr>
            <w:r>
              <w:rPr>
                <w:sz w:val="24"/>
                <w:szCs w:val="24"/>
                <w:lang w:val="uk-UA" w:eastAsia="en-US"/>
              </w:rPr>
              <w:t>2. Результат заїзду роботів</w:t>
            </w:r>
          </w:p>
        </w:tc>
        <w:tc>
          <w:tcPr>
            <w:tcW w:w="3939" w:type="dxa"/>
            <w:tcBorders>
              <w:top w:val="single" w:sz="4" w:space="0" w:color="auto"/>
              <w:left w:val="single" w:sz="4" w:space="0" w:color="auto"/>
              <w:bottom w:val="single" w:sz="4" w:space="0" w:color="auto"/>
              <w:right w:val="single" w:sz="4" w:space="0" w:color="auto"/>
            </w:tcBorders>
          </w:tcPr>
          <w:p w14:paraId="66E10FD4" w14:textId="77777777" w:rsidR="00F36693" w:rsidRDefault="00F36693">
            <w:pPr>
              <w:jc w:val="center"/>
              <w:rPr>
                <w:sz w:val="24"/>
                <w:szCs w:val="24"/>
                <w:lang w:val="uk-UA" w:eastAsia="en-US"/>
              </w:rPr>
            </w:pPr>
          </w:p>
        </w:tc>
      </w:tr>
      <w:tr w:rsidR="00F36693" w14:paraId="51EB43A0" w14:textId="77777777" w:rsidTr="00F36693">
        <w:trPr>
          <w:jc w:val="center"/>
        </w:trPr>
        <w:tc>
          <w:tcPr>
            <w:tcW w:w="4395" w:type="dxa"/>
            <w:tcBorders>
              <w:top w:val="single" w:sz="4" w:space="0" w:color="auto"/>
              <w:left w:val="single" w:sz="4" w:space="0" w:color="auto"/>
              <w:bottom w:val="single" w:sz="4" w:space="0" w:color="auto"/>
              <w:right w:val="single" w:sz="4" w:space="0" w:color="auto"/>
            </w:tcBorders>
            <w:hideMark/>
          </w:tcPr>
          <w:p w14:paraId="3CA6ED50" w14:textId="77777777" w:rsidR="00F36693" w:rsidRDefault="00F36693">
            <w:pPr>
              <w:ind w:left="241"/>
              <w:jc w:val="both"/>
              <w:rPr>
                <w:sz w:val="24"/>
                <w:szCs w:val="24"/>
                <w:lang w:val="uk-UA" w:eastAsia="en-US"/>
              </w:rPr>
            </w:pPr>
            <w:r>
              <w:rPr>
                <w:sz w:val="24"/>
                <w:szCs w:val="24"/>
                <w:lang w:val="uk-UA" w:eastAsia="en-US"/>
              </w:rPr>
              <w:t>2.1. Робот-сапер зібрав усі міни</w:t>
            </w:r>
          </w:p>
        </w:tc>
        <w:tc>
          <w:tcPr>
            <w:tcW w:w="3939" w:type="dxa"/>
            <w:tcBorders>
              <w:top w:val="single" w:sz="4" w:space="0" w:color="auto"/>
              <w:left w:val="single" w:sz="4" w:space="0" w:color="auto"/>
              <w:bottom w:val="single" w:sz="4" w:space="0" w:color="auto"/>
              <w:right w:val="single" w:sz="4" w:space="0" w:color="auto"/>
            </w:tcBorders>
            <w:hideMark/>
          </w:tcPr>
          <w:p w14:paraId="6AEAEF4D" w14:textId="77777777" w:rsidR="00F36693" w:rsidRDefault="00F36693">
            <w:pPr>
              <w:jc w:val="center"/>
              <w:rPr>
                <w:sz w:val="24"/>
                <w:szCs w:val="24"/>
                <w:lang w:val="uk-UA" w:eastAsia="en-US"/>
              </w:rPr>
            </w:pPr>
            <w:r>
              <w:rPr>
                <w:sz w:val="24"/>
                <w:szCs w:val="24"/>
                <w:lang w:val="uk-UA" w:eastAsia="en-US"/>
              </w:rPr>
              <w:t>округлити в меншу сторону</w:t>
            </w:r>
            <w:r>
              <w:rPr>
                <w:sz w:val="24"/>
                <w:szCs w:val="24"/>
                <w:lang w:val="uk-UA" w:eastAsia="en-US"/>
              </w:rPr>
              <w:br/>
              <w:t>(250 – час виконання)</w:t>
            </w:r>
          </w:p>
        </w:tc>
      </w:tr>
      <w:tr w:rsidR="00F36693" w14:paraId="308E341E" w14:textId="77777777" w:rsidTr="00F36693">
        <w:trPr>
          <w:trHeight w:val="507"/>
          <w:jc w:val="center"/>
        </w:trPr>
        <w:tc>
          <w:tcPr>
            <w:tcW w:w="4395" w:type="dxa"/>
            <w:tcBorders>
              <w:top w:val="single" w:sz="4" w:space="0" w:color="auto"/>
              <w:left w:val="single" w:sz="4" w:space="0" w:color="auto"/>
              <w:bottom w:val="single" w:sz="4" w:space="0" w:color="auto"/>
              <w:right w:val="single" w:sz="4" w:space="0" w:color="auto"/>
            </w:tcBorders>
            <w:hideMark/>
          </w:tcPr>
          <w:p w14:paraId="498E2545" w14:textId="77777777" w:rsidR="00F36693" w:rsidRDefault="00F36693">
            <w:pPr>
              <w:ind w:left="241"/>
              <w:jc w:val="both"/>
              <w:rPr>
                <w:sz w:val="24"/>
                <w:szCs w:val="24"/>
                <w:lang w:val="uk-UA" w:eastAsia="en-US"/>
              </w:rPr>
            </w:pPr>
            <w:r>
              <w:rPr>
                <w:sz w:val="24"/>
                <w:szCs w:val="24"/>
                <w:lang w:val="uk-UA" w:eastAsia="en-US"/>
              </w:rPr>
              <w:t>2.2. Робот-сапер зібрав не усі міни</w:t>
            </w:r>
          </w:p>
        </w:tc>
        <w:tc>
          <w:tcPr>
            <w:tcW w:w="3939" w:type="dxa"/>
            <w:tcBorders>
              <w:top w:val="single" w:sz="4" w:space="0" w:color="auto"/>
              <w:left w:val="single" w:sz="4" w:space="0" w:color="auto"/>
              <w:bottom w:val="single" w:sz="4" w:space="0" w:color="auto"/>
              <w:right w:val="single" w:sz="4" w:space="0" w:color="auto"/>
            </w:tcBorders>
            <w:hideMark/>
          </w:tcPr>
          <w:p w14:paraId="6D38A13B" w14:textId="77777777" w:rsidR="00F36693" w:rsidRDefault="00F36693">
            <w:pPr>
              <w:jc w:val="center"/>
              <w:rPr>
                <w:sz w:val="24"/>
                <w:szCs w:val="24"/>
                <w:lang w:val="uk-UA" w:eastAsia="en-US"/>
              </w:rPr>
            </w:pPr>
            <w:r>
              <w:rPr>
                <w:sz w:val="24"/>
                <w:szCs w:val="24"/>
                <w:lang w:val="uk-UA" w:eastAsia="en-US"/>
              </w:rPr>
              <w:t>спроба провалена</w:t>
            </w:r>
          </w:p>
        </w:tc>
      </w:tr>
      <w:tr w:rsidR="00F36693" w14:paraId="3853ACAD" w14:textId="77777777" w:rsidTr="00F36693">
        <w:trPr>
          <w:jc w:val="center"/>
        </w:trPr>
        <w:tc>
          <w:tcPr>
            <w:tcW w:w="4395" w:type="dxa"/>
            <w:tcBorders>
              <w:top w:val="single" w:sz="4" w:space="0" w:color="auto"/>
              <w:left w:val="single" w:sz="4" w:space="0" w:color="auto"/>
              <w:bottom w:val="single" w:sz="4" w:space="0" w:color="auto"/>
              <w:right w:val="single" w:sz="4" w:space="0" w:color="auto"/>
            </w:tcBorders>
            <w:hideMark/>
          </w:tcPr>
          <w:p w14:paraId="5A723B16" w14:textId="77777777" w:rsidR="00F36693" w:rsidRDefault="00F36693">
            <w:pPr>
              <w:ind w:left="794" w:hanging="553"/>
              <w:jc w:val="both"/>
              <w:rPr>
                <w:sz w:val="24"/>
                <w:szCs w:val="24"/>
                <w:lang w:val="uk-UA" w:eastAsia="en-US"/>
              </w:rPr>
            </w:pPr>
            <w:r>
              <w:rPr>
                <w:sz w:val="24"/>
                <w:szCs w:val="24"/>
                <w:lang w:val="uk-UA" w:eastAsia="en-US"/>
              </w:rPr>
              <w:t>2.3. Робот-прибиральник зібрав усі купки сміття</w:t>
            </w:r>
          </w:p>
        </w:tc>
        <w:tc>
          <w:tcPr>
            <w:tcW w:w="3939" w:type="dxa"/>
            <w:tcBorders>
              <w:top w:val="single" w:sz="4" w:space="0" w:color="auto"/>
              <w:left w:val="single" w:sz="4" w:space="0" w:color="auto"/>
              <w:bottom w:val="single" w:sz="4" w:space="0" w:color="auto"/>
              <w:right w:val="single" w:sz="4" w:space="0" w:color="auto"/>
            </w:tcBorders>
            <w:hideMark/>
          </w:tcPr>
          <w:p w14:paraId="6B51B32D" w14:textId="77777777" w:rsidR="00F36693" w:rsidRDefault="00F36693">
            <w:pPr>
              <w:jc w:val="center"/>
              <w:rPr>
                <w:sz w:val="24"/>
                <w:szCs w:val="24"/>
                <w:lang w:val="uk-UA" w:eastAsia="en-US"/>
              </w:rPr>
            </w:pPr>
            <w:r>
              <w:rPr>
                <w:sz w:val="24"/>
                <w:szCs w:val="24"/>
                <w:lang w:val="uk-UA" w:eastAsia="en-US"/>
              </w:rPr>
              <w:t>округлити в меншу сторону</w:t>
            </w:r>
            <w:r>
              <w:rPr>
                <w:sz w:val="24"/>
                <w:szCs w:val="24"/>
                <w:lang w:val="uk-UA" w:eastAsia="en-US"/>
              </w:rPr>
              <w:br/>
              <w:t>(250 – час виконання)</w:t>
            </w:r>
          </w:p>
        </w:tc>
      </w:tr>
      <w:tr w:rsidR="00F36693" w14:paraId="78ABA613" w14:textId="77777777" w:rsidTr="00F36693">
        <w:trPr>
          <w:jc w:val="center"/>
        </w:trPr>
        <w:tc>
          <w:tcPr>
            <w:tcW w:w="4395" w:type="dxa"/>
            <w:tcBorders>
              <w:top w:val="single" w:sz="4" w:space="0" w:color="auto"/>
              <w:left w:val="single" w:sz="4" w:space="0" w:color="auto"/>
              <w:bottom w:val="single" w:sz="4" w:space="0" w:color="auto"/>
              <w:right w:val="single" w:sz="4" w:space="0" w:color="auto"/>
            </w:tcBorders>
            <w:hideMark/>
          </w:tcPr>
          <w:p w14:paraId="7D142EE7" w14:textId="77777777" w:rsidR="00F36693" w:rsidRDefault="00F36693">
            <w:pPr>
              <w:ind w:left="1416" w:hanging="1175"/>
              <w:jc w:val="both"/>
              <w:rPr>
                <w:sz w:val="24"/>
                <w:szCs w:val="24"/>
                <w:lang w:val="uk-UA" w:eastAsia="en-US"/>
              </w:rPr>
            </w:pPr>
            <w:r>
              <w:rPr>
                <w:sz w:val="24"/>
                <w:szCs w:val="24"/>
                <w:lang w:val="uk-UA" w:eastAsia="en-US"/>
              </w:rPr>
              <w:t>2.4. Робот зібрав не усі купки сміття</w:t>
            </w:r>
          </w:p>
        </w:tc>
        <w:tc>
          <w:tcPr>
            <w:tcW w:w="3939" w:type="dxa"/>
            <w:tcBorders>
              <w:top w:val="single" w:sz="4" w:space="0" w:color="auto"/>
              <w:left w:val="single" w:sz="4" w:space="0" w:color="auto"/>
              <w:bottom w:val="single" w:sz="4" w:space="0" w:color="auto"/>
              <w:right w:val="single" w:sz="4" w:space="0" w:color="auto"/>
            </w:tcBorders>
            <w:hideMark/>
          </w:tcPr>
          <w:p w14:paraId="0A584DC1" w14:textId="77777777" w:rsidR="00F36693" w:rsidRDefault="00F36693">
            <w:pPr>
              <w:jc w:val="center"/>
              <w:rPr>
                <w:sz w:val="24"/>
                <w:szCs w:val="24"/>
                <w:lang w:val="uk-UA" w:eastAsia="en-US"/>
              </w:rPr>
            </w:pPr>
            <w:r>
              <w:rPr>
                <w:sz w:val="24"/>
                <w:szCs w:val="24"/>
                <w:lang w:val="uk-UA" w:eastAsia="en-US"/>
              </w:rPr>
              <w:t>-1 бал за кожну купку</w:t>
            </w:r>
          </w:p>
        </w:tc>
      </w:tr>
    </w:tbl>
    <w:p w14:paraId="6C0F133F" w14:textId="77777777" w:rsidR="00F36693" w:rsidRDefault="00F36693" w:rsidP="00F36693">
      <w:pPr>
        <w:ind w:firstLine="709"/>
        <w:jc w:val="center"/>
        <w:rPr>
          <w:sz w:val="28"/>
          <w:szCs w:val="28"/>
          <w:lang w:val="uk-UA"/>
        </w:rPr>
      </w:pPr>
    </w:p>
    <w:p w14:paraId="19624AE8" w14:textId="77777777" w:rsidR="00F36693" w:rsidRDefault="00F36693" w:rsidP="00F36693">
      <w:pPr>
        <w:shd w:val="clear" w:color="auto" w:fill="FFFFFF"/>
        <w:ind w:firstLine="851"/>
        <w:jc w:val="both"/>
        <w:rPr>
          <w:sz w:val="28"/>
          <w:szCs w:val="28"/>
          <w:lang w:val="uk-UA"/>
        </w:rPr>
      </w:pPr>
      <w:r>
        <w:rPr>
          <w:sz w:val="28"/>
          <w:szCs w:val="28"/>
          <w:lang w:val="uk-UA"/>
        </w:rPr>
        <w:t xml:space="preserve">5.3. Учасники </w:t>
      </w:r>
      <w:r>
        <w:rPr>
          <w:rFonts w:eastAsia="Times New Roman"/>
          <w:sz w:val="28"/>
          <w:szCs w:val="28"/>
          <w:lang w:val="uk-UA"/>
        </w:rPr>
        <w:t xml:space="preserve">Змагань </w:t>
      </w:r>
      <w:r>
        <w:rPr>
          <w:sz w:val="28"/>
          <w:szCs w:val="28"/>
          <w:lang w:val="uk-UA"/>
        </w:rPr>
        <w:t xml:space="preserve">реєструються не пізніше </w:t>
      </w:r>
      <w:r>
        <w:rPr>
          <w:b/>
          <w:bCs/>
          <w:sz w:val="28"/>
          <w:szCs w:val="28"/>
          <w:lang w:val="uk-UA"/>
        </w:rPr>
        <w:t>8 листопада 2022 року</w:t>
      </w:r>
      <w:r>
        <w:rPr>
          <w:sz w:val="28"/>
          <w:szCs w:val="28"/>
          <w:lang w:val="uk-UA"/>
        </w:rPr>
        <w:t>, заповнивши електронну реєстраційну форму за посиланням:</w:t>
      </w:r>
      <w:r>
        <w:rPr>
          <w:sz w:val="28"/>
          <w:szCs w:val="28"/>
          <w:shd w:val="clear" w:color="auto" w:fill="FFFFFF"/>
          <w:lang w:val="uk-UA"/>
        </w:rPr>
        <w:t xml:space="preserve"> </w:t>
      </w:r>
      <w:hyperlink r:id="rId11" w:history="1">
        <w:r>
          <w:rPr>
            <w:rStyle w:val="a3"/>
            <w:sz w:val="28"/>
            <w:szCs w:val="28"/>
            <w:shd w:val="clear" w:color="auto" w:fill="FFFFFF"/>
            <w:lang w:val="uk-UA"/>
          </w:rPr>
          <w:t>https://forms.office.com/r/bVzxfxR1Ug</w:t>
        </w:r>
      </w:hyperlink>
      <w:r>
        <w:rPr>
          <w:sz w:val="28"/>
          <w:szCs w:val="28"/>
          <w:shd w:val="clear" w:color="auto" w:fill="FFFFFF"/>
          <w:lang w:val="uk-UA"/>
        </w:rPr>
        <w:t xml:space="preserve"> </w:t>
      </w:r>
    </w:p>
    <w:p w14:paraId="6AE052DC" w14:textId="77777777" w:rsidR="00F36693" w:rsidRDefault="00F36693" w:rsidP="00F36693">
      <w:pPr>
        <w:widowControl w:val="0"/>
        <w:ind w:firstLine="708"/>
        <w:jc w:val="both"/>
        <w:rPr>
          <w:sz w:val="28"/>
          <w:szCs w:val="28"/>
          <w:lang w:val="uk-UA"/>
        </w:rPr>
      </w:pPr>
    </w:p>
    <w:p w14:paraId="3AD7C50C" w14:textId="77777777" w:rsidR="00F36693" w:rsidRDefault="00F36693" w:rsidP="00F36693">
      <w:pPr>
        <w:widowControl w:val="0"/>
        <w:ind w:firstLine="993"/>
        <w:jc w:val="both"/>
        <w:rPr>
          <w:b/>
          <w:sz w:val="28"/>
          <w:szCs w:val="28"/>
          <w:lang w:val="uk-UA"/>
        </w:rPr>
      </w:pPr>
      <w:r>
        <w:rPr>
          <w:rFonts w:eastAsia="Times New Roman"/>
          <w:b/>
          <w:sz w:val="28"/>
          <w:szCs w:val="28"/>
          <w:lang w:val="uk-UA"/>
        </w:rPr>
        <w:t>6. ПІДВЕДЕННЯ ПІДСУМКІВ ЗМАГАНЬ</w:t>
      </w:r>
    </w:p>
    <w:p w14:paraId="386AC63D" w14:textId="02AF3268" w:rsidR="00F36693" w:rsidRDefault="00F36693" w:rsidP="00F36693">
      <w:r>
        <w:rPr>
          <w:rFonts w:eastAsia="Times New Roman"/>
          <w:sz w:val="28"/>
          <w:szCs w:val="28"/>
          <w:lang w:val="uk-UA"/>
        </w:rPr>
        <w:t xml:space="preserve">6.1. Переможці Змагань будуть відзначені грамотами, а учасники, які не зайняли призових місць – </w:t>
      </w:r>
      <w:bookmarkEnd w:id="0"/>
      <w:r>
        <w:rPr>
          <w:rFonts w:eastAsia="Times New Roman"/>
          <w:sz w:val="28"/>
          <w:szCs w:val="28"/>
          <w:lang w:val="uk-UA"/>
        </w:rPr>
        <w:t>дипломами.</w:t>
      </w:r>
    </w:p>
    <w:sectPr w:rsidR="00F3669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Calibri"/>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D36D00"/>
    <w:multiLevelType w:val="multilevel"/>
    <w:tmpl w:val="B4AE09FE"/>
    <w:lvl w:ilvl="0">
      <w:start w:val="2"/>
      <w:numFmt w:val="decimal"/>
      <w:lvlText w:val="%1."/>
      <w:lvlJc w:val="left"/>
      <w:pPr>
        <w:tabs>
          <w:tab w:val="num" w:pos="0"/>
        </w:tabs>
        <w:ind w:left="450" w:hanging="450"/>
      </w:pPr>
    </w:lvl>
    <w:lvl w:ilvl="1">
      <w:start w:val="4"/>
      <w:numFmt w:val="decimal"/>
      <w:lvlText w:val="%1.%2."/>
      <w:lvlJc w:val="left"/>
      <w:pPr>
        <w:tabs>
          <w:tab w:val="num" w:pos="0"/>
        </w:tabs>
        <w:ind w:left="1429" w:hanging="7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1" w15:restartNumberingAfterBreak="0">
    <w:nsid w:val="51533429"/>
    <w:multiLevelType w:val="multilevel"/>
    <w:tmpl w:val="91AC1510"/>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num w:numId="1" w16cid:durableId="1832403140">
    <w:abstractNumId w:val="1"/>
    <w:lvlOverride w:ilvl="0"/>
    <w:lvlOverride w:ilvl="1"/>
    <w:lvlOverride w:ilvl="2"/>
    <w:lvlOverride w:ilvl="3"/>
    <w:lvlOverride w:ilvl="4"/>
    <w:lvlOverride w:ilvl="5"/>
    <w:lvlOverride w:ilvl="6"/>
    <w:lvlOverride w:ilvl="7"/>
    <w:lvlOverride w:ilvl="8"/>
  </w:num>
  <w:num w:numId="2" w16cid:durableId="468397026">
    <w:abstractNumId w:val="0"/>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sDel="0" w:formatting="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693"/>
    <w:rsid w:val="00F366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E2706"/>
  <w15:chartTrackingRefBased/>
  <w15:docId w15:val="{BA8FBED5-3158-4857-97C7-65A499066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6693"/>
    <w:pPr>
      <w:spacing w:after="0" w:line="240" w:lineRule="auto"/>
    </w:pPr>
    <w:rPr>
      <w:rFonts w:ascii="Times New Roman" w:eastAsia="Batang" w:hAnsi="Times New Roman" w:cs="Times New Roman"/>
      <w:sz w:val="20"/>
      <w:szCs w:val="20"/>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F36693"/>
    <w:rPr>
      <w:color w:val="0000FF"/>
      <w:u w:val="single"/>
    </w:rPr>
  </w:style>
  <w:style w:type="paragraph" w:styleId="a4">
    <w:name w:val="List Paragraph"/>
    <w:basedOn w:val="a"/>
    <w:uiPriority w:val="34"/>
    <w:qFormat/>
    <w:rsid w:val="00F36693"/>
    <w:pPr>
      <w:ind w:left="720"/>
      <w:contextualSpacing/>
    </w:pPr>
    <w:rPr>
      <w:rFonts w:eastAsia="Times New Roman"/>
      <w:sz w:val="24"/>
      <w:szCs w:val="24"/>
      <w:lang w:eastAsia="ru-RU"/>
    </w:rPr>
  </w:style>
  <w:style w:type="paragraph" w:customStyle="1" w:styleId="Default">
    <w:name w:val="Default"/>
    <w:qFormat/>
    <w:rsid w:val="00F36693"/>
    <w:pPr>
      <w:autoSpaceDE w:val="0"/>
      <w:autoSpaceDN w:val="0"/>
      <w:adjustRightInd w:val="0"/>
      <w:spacing w:after="0" w:line="240" w:lineRule="auto"/>
    </w:pPr>
    <w:rPr>
      <w:rFonts w:ascii="Times New Roman" w:hAnsi="Times New Roman" w:cs="Times New Roman"/>
      <w:color w:val="000000"/>
      <w:sz w:val="24"/>
      <w:szCs w:val="24"/>
      <w:lang w:val="ru-RU"/>
    </w:rPr>
  </w:style>
  <w:style w:type="table" w:styleId="a5">
    <w:name w:val="Table Grid"/>
    <w:basedOn w:val="a1"/>
    <w:uiPriority w:val="39"/>
    <w:rsid w:val="00F3669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67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neprocntt@ukr.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ratch.mit.edu/" TargetMode="External"/><Relationship Id="rId11" Type="http://schemas.openxmlformats.org/officeDocument/2006/relationships/hyperlink" Target="https://forms.office.com/r/bVzxfxR1Ug" TargetMode="External"/><Relationship Id="rId5" Type="http://schemas.openxmlformats.org/officeDocument/2006/relationships/hyperlink" Target="https://ocntt.dp.ua" TargetMode="External"/><Relationship Id="rId10" Type="http://schemas.openxmlformats.org/officeDocument/2006/relationships/hyperlink" Target="https://scratch.mit.edu/projects/730804730" TargetMode="External"/><Relationship Id="rId4" Type="http://schemas.openxmlformats.org/officeDocument/2006/relationships/webSettings" Target="webSettings.xml"/><Relationship Id="rId9" Type="http://schemas.openxmlformats.org/officeDocument/2006/relationships/hyperlink" Target="https://scratch.mit.edu/"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6801</Words>
  <Characters>3878</Characters>
  <Application>Microsoft Office Word</Application>
  <DocSecurity>0</DocSecurity>
  <Lines>32</Lines>
  <Paragraphs>21</Paragraphs>
  <ScaleCrop>false</ScaleCrop>
  <Company>SPecialiST RePack</Company>
  <LinksUpToDate>false</LinksUpToDate>
  <CharactersWithSpaces>10658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Хоріщенко Олександр Андрійович</dc:creator>
  <cp:keywords/>
  <dc:description/>
  <cp:lastModifiedBy>Хоріщенко Олександр Андрійович</cp:lastModifiedBy>
  <cp:revision>1</cp:revision>
  <dcterms:created xsi:type="dcterms:W3CDTF">2022-10-14T10:40:00Z</dcterms:created>
  <dcterms:modified xsi:type="dcterms:W3CDTF">2022-10-14T10:41:00Z</dcterms:modified>
</cp:coreProperties>
</file>